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F4E65" w:rsidRDefault="006F4E65">
      <w:pPr>
        <w:shd w:val="clear" w:color="auto" w:fill="BFBFBF"/>
        <w:rPr>
          <w:rFonts w:ascii="Museo Sans 300" w:eastAsia="Museo Sans 300" w:hAnsi="Museo Sans 300" w:cs="Museo Sans 300"/>
          <w:b/>
          <w:sz w:val="20"/>
          <w:szCs w:val="20"/>
        </w:rPr>
      </w:pPr>
    </w:p>
    <w:p w:rsidR="006F4E65" w:rsidRDefault="005C2F04">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Membership Retention</w:t>
      </w:r>
    </w:p>
    <w:p w:rsidR="006F4E65" w:rsidRDefault="005C2F04">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6F4E65" w:rsidRDefault="006F4E65">
      <w:pPr>
        <w:shd w:val="clear" w:color="auto" w:fill="BFBFBF"/>
        <w:rPr>
          <w:rFonts w:ascii="Museo Sans 300" w:eastAsia="Museo Sans 300" w:hAnsi="Museo Sans 300" w:cs="Museo Sans 300"/>
          <w:sz w:val="26"/>
          <w:szCs w:val="26"/>
        </w:rPr>
      </w:pPr>
    </w:p>
    <w:p w:rsidR="006F4E65" w:rsidRDefault="006F4E65">
      <w:pPr>
        <w:rPr>
          <w:rFonts w:ascii="Museo Sans 300" w:eastAsia="Museo Sans 300" w:hAnsi="Museo Sans 300" w:cs="Museo Sans 300"/>
        </w:rPr>
      </w:pPr>
    </w:p>
    <w:p w:rsidR="006F4E65" w:rsidRDefault="006F4E65">
      <w:pPr>
        <w:jc w:val="center"/>
        <w:rPr>
          <w:rFonts w:ascii="Museo Sans 300" w:eastAsia="Museo Sans 300" w:hAnsi="Museo Sans 300" w:cs="Museo Sans 300"/>
          <w:b/>
          <w:sz w:val="32"/>
          <w:szCs w:val="32"/>
        </w:rPr>
      </w:pPr>
    </w:p>
    <w:p w:rsidR="006F4E65" w:rsidRDefault="005C2F04">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50 Minutes</w:t>
      </w:r>
    </w:p>
    <w:p w:rsidR="006F4E65" w:rsidRDefault="006F4E65">
      <w:pPr>
        <w:rPr>
          <w:rFonts w:ascii="Museo Sans 300" w:eastAsia="Museo Sans 300" w:hAnsi="Museo Sans 300" w:cs="Museo Sans 300"/>
          <w:b/>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6F4E65" w:rsidRDefault="005C2F04">
      <w:pPr>
        <w:numPr>
          <w:ilvl w:val="0"/>
          <w:numId w:val="6"/>
        </w:numPr>
        <w:spacing w:line="276" w:lineRule="auto"/>
        <w:contextualSpacing/>
        <w:rPr>
          <w:b/>
        </w:rPr>
      </w:pPr>
      <w:r>
        <w:rPr>
          <w:rFonts w:ascii="Museo Sans 300" w:eastAsia="Museo Sans 300" w:hAnsi="Museo Sans 300" w:cs="Museo Sans 300"/>
        </w:rPr>
        <w:t>Understand the importance of membership retention</w:t>
      </w:r>
    </w:p>
    <w:p w:rsidR="006F4E65" w:rsidRDefault="005C2F04">
      <w:pPr>
        <w:numPr>
          <w:ilvl w:val="0"/>
          <w:numId w:val="6"/>
        </w:numPr>
        <w:spacing w:line="276" w:lineRule="auto"/>
        <w:contextualSpacing/>
        <w:rPr>
          <w:b/>
        </w:rPr>
      </w:pPr>
      <w:r>
        <w:rPr>
          <w:rFonts w:ascii="Museo Sans 300" w:eastAsia="Museo Sans 300" w:hAnsi="Museo Sans 300" w:cs="Museo Sans 300"/>
        </w:rPr>
        <w:t>Identify methodologies for membership retention</w:t>
      </w:r>
    </w:p>
    <w:p w:rsidR="006F4E65" w:rsidRDefault="005C2F04">
      <w:pPr>
        <w:numPr>
          <w:ilvl w:val="0"/>
          <w:numId w:val="6"/>
        </w:numPr>
        <w:spacing w:after="200" w:line="276" w:lineRule="auto"/>
        <w:contextualSpacing/>
        <w:rPr>
          <w:b/>
        </w:rPr>
      </w:pPr>
      <w:r>
        <w:rPr>
          <w:rFonts w:ascii="Museo Sans 300" w:eastAsia="Museo Sans 300" w:hAnsi="Museo Sans 300" w:cs="Museo Sans 300"/>
        </w:rPr>
        <w:t>Determine which methodologies to use in your lodge to improve membership retention</w:t>
      </w:r>
    </w:p>
    <w:p w:rsidR="006F4E65" w:rsidRDefault="005C2F04" w:rsidP="008D61B1">
      <w:pPr>
        <w:spacing w:before="240"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6F4E65" w:rsidRDefault="005C2F04" w:rsidP="008D61B1">
      <w:pPr>
        <w:numPr>
          <w:ilvl w:val="0"/>
          <w:numId w:val="6"/>
        </w:numPr>
        <w:spacing w:before="240" w:line="276" w:lineRule="auto"/>
        <w:contextualSpacing/>
      </w:pPr>
      <w:r>
        <w:rPr>
          <w:rFonts w:ascii="Museo Sans 300" w:eastAsia="Museo Sans 300" w:hAnsi="Museo Sans 300" w:cs="Museo Sans 300"/>
        </w:rPr>
        <w:t xml:space="preserve">2 flip charts or </w:t>
      </w:r>
      <w:r>
        <w:rPr>
          <w:rFonts w:ascii="Museo Sans 300" w:eastAsia="Museo Sans 300" w:hAnsi="Museo Sans 300" w:cs="Museo Sans 300"/>
        </w:rPr>
        <w:t>whiteboards</w:t>
      </w:r>
      <w:r>
        <w:rPr>
          <w:rFonts w:ascii="Museo Sans 300" w:eastAsia="Museo Sans 300" w:hAnsi="Museo Sans 300" w:cs="Museo Sans 300"/>
        </w:rPr>
        <w:t xml:space="preserve"> and markers</w:t>
      </w:r>
    </w:p>
    <w:p w:rsidR="006F4E65" w:rsidRDefault="005C2F04" w:rsidP="008D61B1">
      <w:pPr>
        <w:numPr>
          <w:ilvl w:val="0"/>
          <w:numId w:val="6"/>
        </w:numPr>
        <w:spacing w:before="240" w:line="276" w:lineRule="auto"/>
        <w:contextualSpacing/>
      </w:pPr>
      <w:r>
        <w:rPr>
          <w:rFonts w:ascii="Museo Sans 300" w:eastAsia="Museo Sans 300" w:hAnsi="Museo Sans 300" w:cs="Museo Sans 300"/>
        </w:rPr>
        <w:t>Projector and screen</w:t>
      </w:r>
    </w:p>
    <w:p w:rsidR="006F4E65" w:rsidRDefault="005C2F04" w:rsidP="008D61B1">
      <w:pPr>
        <w:numPr>
          <w:ilvl w:val="0"/>
          <w:numId w:val="6"/>
        </w:numPr>
        <w:spacing w:before="240" w:after="120" w:line="276" w:lineRule="auto"/>
        <w:contextualSpacing/>
      </w:pPr>
      <w:r>
        <w:rPr>
          <w:rFonts w:ascii="Museo Sans 300" w:eastAsia="Museo Sans 300" w:hAnsi="Museo Sans 300" w:cs="Museo Sans 300"/>
        </w:rPr>
        <w:t>Handout or poster</w:t>
      </w:r>
    </w:p>
    <w:p w:rsidR="006F4E65" w:rsidRDefault="005C2F04" w:rsidP="008D61B1">
      <w:pPr>
        <w:spacing w:before="240" w:after="120"/>
        <w:rPr>
          <w:rFonts w:ascii="Museo Slab 700" w:eastAsia="Museo Slab 700" w:hAnsi="Museo Slab 700" w:cs="Museo Slab 700"/>
          <w:b/>
        </w:rPr>
      </w:pPr>
      <w:r>
        <w:rPr>
          <w:rFonts w:ascii="Museo Slab 700" w:eastAsia="Museo Slab 700" w:hAnsi="Museo Slab 700" w:cs="Museo Slab 700"/>
          <w:b/>
        </w:rPr>
        <w:t>Outline of the Session:</w:t>
      </w:r>
    </w:p>
    <w:p w:rsidR="006F4E65" w:rsidRDefault="005C2F04" w:rsidP="008D61B1">
      <w:pPr>
        <w:spacing w:before="240" w:after="120" w:line="276" w:lineRule="auto"/>
        <w:ind w:firstLine="720"/>
        <w:rPr>
          <w:rFonts w:ascii="Museo Sans 300" w:eastAsia="Museo Sans 300" w:hAnsi="Museo Sans 300" w:cs="Museo Sans 300"/>
        </w:rPr>
      </w:pPr>
      <w:r>
        <w:rPr>
          <w:rFonts w:ascii="Museo Sans 300" w:eastAsia="Museo Sans 300" w:hAnsi="Museo Sans 300" w:cs="Museo Sans 300"/>
        </w:rPr>
        <w:t>The purpose of this session is to define and ela</w:t>
      </w:r>
      <w:r>
        <w:rPr>
          <w:rFonts w:ascii="Museo Sans 300" w:eastAsia="Museo Sans 300" w:hAnsi="Museo Sans 300" w:cs="Museo Sans 300"/>
        </w:rPr>
        <w:t xml:space="preserve">borate on the methodologies that a lodge can use to help with membership retention.  A primary methodology is the use of the Troop </w:t>
      </w:r>
      <w:r>
        <w:rPr>
          <w:rFonts w:ascii="Museo Sans 300" w:eastAsia="Museo Sans 300" w:hAnsi="Museo Sans 300" w:cs="Museo Sans 300"/>
        </w:rPr>
        <w:t>R</w:t>
      </w:r>
      <w:r>
        <w:rPr>
          <w:rFonts w:ascii="Museo Sans 300" w:eastAsia="Museo Sans 300" w:hAnsi="Museo Sans 300" w:cs="Museo Sans 300"/>
        </w:rPr>
        <w:t>epresentative program, as Troop Reps are positioned within the units as liaisons between the unit and the chapter and lodge.</w:t>
      </w:r>
      <w:r>
        <w:rPr>
          <w:rFonts w:ascii="Museo Sans 300" w:eastAsia="Museo Sans 300" w:hAnsi="Museo Sans 300" w:cs="Museo Sans 300"/>
        </w:rPr>
        <w:t xml:space="preserve">  Additional methodologies include the </w:t>
      </w:r>
      <w:r>
        <w:rPr>
          <w:rFonts w:ascii="Museo Sans 300" w:eastAsia="Museo Sans 300" w:hAnsi="Museo Sans 300" w:cs="Museo Sans 300"/>
        </w:rPr>
        <w:t>E</w:t>
      </w:r>
      <w:r>
        <w:rPr>
          <w:rFonts w:ascii="Museo Sans 300" w:eastAsia="Museo Sans 300" w:hAnsi="Museo Sans 300" w:cs="Museo Sans 300"/>
        </w:rPr>
        <w:t xml:space="preserve">xtended </w:t>
      </w:r>
      <w:r>
        <w:rPr>
          <w:rFonts w:ascii="Museo Sans 300" w:eastAsia="Museo Sans 300" w:hAnsi="Museo Sans 300" w:cs="Museo Sans 300"/>
        </w:rPr>
        <w:t>E</w:t>
      </w:r>
      <w:r>
        <w:rPr>
          <w:rFonts w:ascii="Museo Sans 300" w:eastAsia="Museo Sans 300" w:hAnsi="Museo Sans 300" w:cs="Museo Sans 300"/>
        </w:rPr>
        <w:t xml:space="preserve">langomat </w:t>
      </w:r>
      <w:r>
        <w:rPr>
          <w:rFonts w:ascii="Museo Sans 300" w:eastAsia="Museo Sans 300" w:hAnsi="Museo Sans 300" w:cs="Museo Sans 300"/>
        </w:rPr>
        <w:t>P</w:t>
      </w:r>
      <w:r>
        <w:rPr>
          <w:rFonts w:ascii="Museo Sans 300" w:eastAsia="Museo Sans 300" w:hAnsi="Museo Sans 300" w:cs="Museo Sans 300"/>
        </w:rPr>
        <w:t xml:space="preserve">rogram, Brotherhood </w:t>
      </w:r>
      <w:r>
        <w:rPr>
          <w:rFonts w:ascii="Museo Sans 300" w:eastAsia="Museo Sans 300" w:hAnsi="Museo Sans 300" w:cs="Museo Sans 300"/>
        </w:rPr>
        <w:t>C</w:t>
      </w:r>
      <w:r>
        <w:rPr>
          <w:rFonts w:ascii="Museo Sans 300" w:eastAsia="Museo Sans 300" w:hAnsi="Museo Sans 300" w:cs="Museo Sans 300"/>
        </w:rPr>
        <w:t xml:space="preserve">onversion, </w:t>
      </w:r>
      <w:r>
        <w:rPr>
          <w:rFonts w:ascii="Museo Sans 300" w:eastAsia="Museo Sans 300" w:hAnsi="Museo Sans 300" w:cs="Museo Sans 300"/>
        </w:rPr>
        <w:t>L</w:t>
      </w:r>
      <w:r>
        <w:rPr>
          <w:rFonts w:ascii="Museo Sans 300" w:eastAsia="Museo Sans 300" w:hAnsi="Museo Sans 300" w:cs="Museo Sans 300"/>
        </w:rPr>
        <w:t xml:space="preserve">odge traditions, </w:t>
      </w:r>
      <w:r>
        <w:rPr>
          <w:rFonts w:ascii="Museo Sans 300" w:eastAsia="Museo Sans 300" w:hAnsi="Museo Sans 300" w:cs="Museo Sans 300"/>
        </w:rPr>
        <w:t>L</w:t>
      </w:r>
      <w:r>
        <w:rPr>
          <w:rFonts w:ascii="Museo Sans 300" w:eastAsia="Museo Sans 300" w:hAnsi="Museo Sans 300" w:cs="Museo Sans 300"/>
        </w:rPr>
        <w:t>odge spirit, and servant leadership.</w:t>
      </w:r>
    </w:p>
    <w:p w:rsidR="006F4E65" w:rsidRDefault="005C2F04" w:rsidP="008D61B1">
      <w:pPr>
        <w:spacing w:before="240" w:after="120"/>
        <w:rPr>
          <w:rFonts w:ascii="Museo Slab 700" w:eastAsia="Museo Slab 700" w:hAnsi="Museo Slab 700" w:cs="Museo Slab 700"/>
          <w:b/>
        </w:rPr>
      </w:pPr>
      <w:r>
        <w:rPr>
          <w:rFonts w:ascii="Museo Slab 700" w:eastAsia="Museo Slab 700" w:hAnsi="Museo Slab 700" w:cs="Museo Slab 700"/>
          <w:b/>
        </w:rPr>
        <w:t>Trainer Preparation:</w:t>
      </w:r>
    </w:p>
    <w:p w:rsidR="006F4E65" w:rsidRDefault="005C2F04">
      <w:pPr>
        <w:spacing w:after="120" w:line="276" w:lineRule="auto"/>
        <w:ind w:firstLine="720"/>
        <w:rPr>
          <w:rFonts w:ascii="Museo Sans 300" w:eastAsia="Museo Sans 300" w:hAnsi="Museo Sans 300" w:cs="Museo Sans 300"/>
        </w:rPr>
      </w:pPr>
      <w:r>
        <w:rPr>
          <w:rFonts w:ascii="Museo Sans 300" w:eastAsia="Museo Sans 300" w:hAnsi="Museo Sans 300" w:cs="Museo Sans 300"/>
        </w:rPr>
        <w:t>If possible, review the previous three years’ JTE evaluations for the Lodge in the areas</w:t>
      </w:r>
      <w:r>
        <w:rPr>
          <w:rFonts w:ascii="Museo Sans 300" w:eastAsia="Museo Sans 300" w:hAnsi="Museo Sans 300" w:cs="Museo Sans 300"/>
        </w:rPr>
        <w:t xml:space="preserve"> connected to membership retention </w:t>
      </w:r>
      <w:proofErr w:type="gramStart"/>
      <w:r>
        <w:rPr>
          <w:rFonts w:ascii="Museo Sans 300" w:eastAsia="Museo Sans 300" w:hAnsi="Museo Sans 300" w:cs="Museo Sans 300"/>
        </w:rPr>
        <w:t>in order to</w:t>
      </w:r>
      <w:proofErr w:type="gramEnd"/>
      <w:r>
        <w:rPr>
          <w:rFonts w:ascii="Museo Sans 300" w:eastAsia="Museo Sans 300" w:hAnsi="Museo Sans 300" w:cs="Museo Sans 300"/>
        </w:rPr>
        <w:t xml:space="preserve"> get a grasp of where the Lodge is doing well and where it is falling short.  You can then adjust this presentation accordingly if you need to spend more time on a particular methodology.  Make sure to review t</w:t>
      </w:r>
      <w:r>
        <w:rPr>
          <w:rFonts w:ascii="Museo Sans 300" w:eastAsia="Museo Sans 300" w:hAnsi="Museo Sans 300" w:cs="Museo Sans 300"/>
        </w:rPr>
        <w:t xml:space="preserve">his syllabus and support materials thoroughly and </w:t>
      </w:r>
      <w:proofErr w:type="gramStart"/>
      <w:r>
        <w:rPr>
          <w:rFonts w:ascii="Museo Sans 300" w:eastAsia="Museo Sans 300" w:hAnsi="Museo Sans 300" w:cs="Museo Sans 300"/>
        </w:rPr>
        <w:t>be able to</w:t>
      </w:r>
      <w:proofErr w:type="gramEnd"/>
      <w:r>
        <w:rPr>
          <w:rFonts w:ascii="Museo Sans 300" w:eastAsia="Museo Sans 300" w:hAnsi="Museo Sans 300" w:cs="Museo Sans 300"/>
        </w:rPr>
        <w:t xml:space="preserve"> give the presentation without simply reading the material.  Prepare flip chart, diagrams and lists prior to the presentation.</w:t>
      </w:r>
    </w:p>
    <w:p w:rsidR="006F4E65" w:rsidRDefault="005C2F04">
      <w:pPr>
        <w:rPr>
          <w:rFonts w:ascii="Museo Sans 300" w:eastAsia="Museo Sans 300" w:hAnsi="Museo Sans 300" w:cs="Museo Sans 300"/>
        </w:rPr>
      </w:pPr>
      <w:r>
        <w:br w:type="page"/>
      </w:r>
    </w:p>
    <w:p w:rsidR="006F4E65" w:rsidRDefault="005C2F04">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Session Narrative</w:t>
      </w:r>
    </w:p>
    <w:p w:rsidR="006F4E65" w:rsidRDefault="006F4E65">
      <w:pPr>
        <w:spacing w:after="120"/>
        <w:rPr>
          <w:rFonts w:ascii="Museo Sans 300" w:eastAsia="Museo Sans 300" w:hAnsi="Museo Sans 300" w:cs="Museo Sans 300"/>
        </w:rPr>
      </w:pPr>
    </w:p>
    <w:p w:rsidR="006F4E65" w:rsidRDefault="008D61B1">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C2F04">
        <w:rPr>
          <w:rFonts w:ascii="Museo Slab 700" w:eastAsia="Museo Slab 700" w:hAnsi="Museo Slab 700" w:cs="Museo Slab 700"/>
          <w:b/>
        </w:rPr>
        <w:t>4 minutes</w:t>
      </w:r>
    </w:p>
    <w:p w:rsidR="006F4E65" w:rsidRDefault="005C2F04">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Trainer should introduce himself, including any previous leadership roles in the Order.  Ideally the trainer should have administrative and/or program experience that demonstrate effective membership retention techniques and success. </w:t>
      </w:r>
    </w:p>
    <w:p w:rsidR="006F4E65" w:rsidRDefault="006F4E65">
      <w:pPr>
        <w:spacing w:after="120"/>
        <w:rPr>
          <w:rFonts w:ascii="Museo Sans 300" w:eastAsia="Museo Sans 300" w:hAnsi="Museo Sans 300" w:cs="Museo Sans 300"/>
        </w:rPr>
      </w:pPr>
    </w:p>
    <w:p w:rsidR="006F4E65" w:rsidRDefault="005C2F04" w:rsidP="008D61B1">
      <w:pPr>
        <w:spacing w:after="120"/>
        <w:rPr>
          <w:rFonts w:ascii="Museo Sans 300" w:eastAsia="Museo Sans 300" w:hAnsi="Museo Sans 300" w:cs="Museo Sans 300"/>
        </w:rPr>
      </w:pPr>
      <w:r>
        <w:rPr>
          <w:rFonts w:ascii="Museo Sans 300" w:eastAsia="Museo Sans 300" w:hAnsi="Museo Sans 300" w:cs="Museo Sans 300"/>
        </w:rPr>
        <w:t>Membership retentio</w:t>
      </w:r>
      <w:r>
        <w:rPr>
          <w:rFonts w:ascii="Museo Sans 300" w:eastAsia="Museo Sans 300" w:hAnsi="Museo Sans 300" w:cs="Museo Sans 300"/>
        </w:rPr>
        <w:t>n is an important subject when it comes to running a successful organization.  In the Order of the Arrow, membership retention is especially important as we continually induct new members each year and we work to retain the ones we have.</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If you think of me</w:t>
      </w:r>
      <w:r>
        <w:rPr>
          <w:rFonts w:ascii="Museo Sans 300" w:eastAsia="Museo Sans 300" w:hAnsi="Museo Sans 300" w:cs="Museo Sans 300"/>
        </w:rPr>
        <w:t>mbership in the Order of the Arrow as a journey, the importance of membership retention is evident.  As a personal journey, membership in the Order provides the Arrowman with opportunities for fun, fellowship, personal growth and development.   This is a j</w:t>
      </w:r>
      <w:r>
        <w:rPr>
          <w:rFonts w:ascii="Museo Sans 300" w:eastAsia="Museo Sans 300" w:hAnsi="Museo Sans 300" w:cs="Museo Sans 300"/>
        </w:rPr>
        <w:t xml:space="preserve">ourney that starts with the call out and the Ordeal, but can last a lifetime as an Arrowman fuels the fire within himself to live a life of cheerful service.  However, if that journey is cut short, the individual misses out on all the Order </w:t>
      </w:r>
      <w:proofErr w:type="gramStart"/>
      <w:r>
        <w:rPr>
          <w:rFonts w:ascii="Museo Sans 300" w:eastAsia="Museo Sans 300" w:hAnsi="Museo Sans 300" w:cs="Museo Sans 300"/>
        </w:rPr>
        <w:t>has to</w:t>
      </w:r>
      <w:proofErr w:type="gramEnd"/>
      <w:r>
        <w:rPr>
          <w:rFonts w:ascii="Museo Sans 300" w:eastAsia="Museo Sans 300" w:hAnsi="Museo Sans 300" w:cs="Museo Sans 300"/>
        </w:rPr>
        <w:t xml:space="preserve"> offer.  </w:t>
      </w:r>
      <w:r>
        <w:rPr>
          <w:rFonts w:ascii="Museo Sans 300" w:eastAsia="Museo Sans 300" w:hAnsi="Museo Sans 300" w:cs="Museo Sans 300"/>
        </w:rPr>
        <w:t>His fire is never fanned, and the Order misses out on the potential of that member.</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How do we retain our membership?  How do make sure the fire within each Arrowman is ignited?  We will look at various methodologies starting at the unit level, and moving t</w:t>
      </w:r>
      <w:r>
        <w:rPr>
          <w:rFonts w:ascii="Museo Sans 300" w:eastAsia="Museo Sans 300" w:hAnsi="Museo Sans 300" w:cs="Museo Sans 300"/>
        </w:rPr>
        <w:t xml:space="preserve">hrough brotherhood conversion and the lodge program that will help each lodge retain membership in the Order.  (Refer to </w:t>
      </w:r>
      <w:r w:rsidR="008D61B1">
        <w:rPr>
          <w:rFonts w:ascii="Museo Sans 300" w:eastAsia="Museo Sans 300" w:hAnsi="Museo Sans 300" w:cs="Museo Sans 300"/>
        </w:rPr>
        <w:t>Pyramid) We</w:t>
      </w:r>
      <w:r>
        <w:rPr>
          <w:rFonts w:ascii="Museo Sans 300" w:eastAsia="Museo Sans 300" w:hAnsi="Museo Sans 300" w:cs="Museo Sans 300"/>
        </w:rPr>
        <w:t xml:space="preserve"> will fill those methodologies in on this pyramid, starting at the top.</w:t>
      </w:r>
      <w:r>
        <w:rPr>
          <w:noProof/>
        </w:rPr>
        <mc:AlternateContent>
          <mc:Choice Requires="wpg">
            <w:drawing>
              <wp:anchor distT="0" distB="0" distL="114300" distR="114300" simplePos="0" relativeHeight="251653120" behindDoc="1" locked="0" layoutInCell="1" hidden="0" allowOverlap="1">
                <wp:simplePos x="0" y="0"/>
                <wp:positionH relativeFrom="margin">
                  <wp:posOffset>1562100</wp:posOffset>
                </wp:positionH>
                <wp:positionV relativeFrom="paragraph">
                  <wp:posOffset>1041400</wp:posOffset>
                </wp:positionV>
                <wp:extent cx="3022600" cy="2209800"/>
                <wp:effectExtent l="0" t="0" r="0" b="0"/>
                <wp:wrapTopAndBottom distT="0" distB="0"/>
                <wp:docPr id="9" name="Group 9"/>
                <wp:cNvGraphicFramePr/>
                <a:graphic xmlns:a="http://schemas.openxmlformats.org/drawingml/2006/main">
                  <a:graphicData uri="http://schemas.microsoft.com/office/word/2010/wordprocessingGroup">
                    <wpg:wgp>
                      <wpg:cNvGrpSpPr/>
                      <wpg:grpSpPr>
                        <a:xfrm>
                          <a:off x="0" y="0"/>
                          <a:ext cx="3022600" cy="2209800"/>
                          <a:chOff x="2259900" y="2672242"/>
                          <a:chExt cx="3028950" cy="2215514"/>
                        </a:xfrm>
                      </wpg:grpSpPr>
                      <wpg:grpSp>
                        <wpg:cNvPr id="1" name="Group 1"/>
                        <wpg:cNvGrpSpPr/>
                        <wpg:grpSpPr>
                          <a:xfrm>
                            <a:off x="2259900" y="2672242"/>
                            <a:ext cx="3028950" cy="2215514"/>
                            <a:chOff x="0" y="0"/>
                            <a:chExt cx="3028950" cy="2215514"/>
                          </a:xfrm>
                        </wpg:grpSpPr>
                        <wps:wsp>
                          <wps:cNvPr id="2" name="Rectangle 2"/>
                          <wps:cNvSpPr/>
                          <wps:spPr>
                            <a:xfrm>
                              <a:off x="0" y="0"/>
                              <a:ext cx="3028950" cy="2215500"/>
                            </a:xfrm>
                            <a:prstGeom prst="rect">
                              <a:avLst/>
                            </a:prstGeom>
                            <a:noFill/>
                            <a:ln>
                              <a:noFill/>
                            </a:ln>
                          </wps:spPr>
                          <wps:txbx>
                            <w:txbxContent>
                              <w:p w:rsidR="006F4E65" w:rsidRDefault="006F4E65">
                                <w:pPr>
                                  <w:textDirection w:val="btLr"/>
                                </w:pPr>
                              </w:p>
                            </w:txbxContent>
                          </wps:txbx>
                          <wps:bodyPr wrap="square" lIns="91425" tIns="91425" rIns="91425" bIns="91425" anchor="ctr" anchorCtr="0"/>
                        </wps:wsp>
                        <wps:wsp>
                          <wps:cNvPr id="3" name="Freeform: Shape 3"/>
                          <wps:cNvSpPr/>
                          <wps:spPr>
                            <a:xfrm>
                              <a:off x="0" y="0"/>
                              <a:ext cx="3028949" cy="2209315"/>
                            </a:xfrm>
                            <a:custGeom>
                              <a:avLst/>
                              <a:gdLst/>
                              <a:ahLst/>
                              <a:cxnLst/>
                              <a:rect l="0" t="0" r="0" b="0"/>
                              <a:pathLst>
                                <a:path w="3028950" h="2209316" extrusionOk="0">
                                  <a:moveTo>
                                    <a:pt x="1514475" y="0"/>
                                  </a:moveTo>
                                  <a:lnTo>
                                    <a:pt x="0" y="2209316"/>
                                  </a:lnTo>
                                  <a:lnTo>
                                    <a:pt x="3028950" y="2209316"/>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4" name="Straight Arrow Connector 4"/>
                          <wps:cNvCnPr/>
                          <wps:spPr>
                            <a:xfrm>
                              <a:off x="718010" y="1138501"/>
                              <a:ext cx="1575826"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5" name="Straight Arrow Connector 5"/>
                          <wps:cNvCnPr/>
                          <wps:spPr>
                            <a:xfrm rot="10800000">
                              <a:off x="493608" y="1503138"/>
                              <a:ext cx="2053232" cy="5997"/>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6" name="Straight Arrow Connector 6"/>
                          <wps:cNvCnPr/>
                          <wps:spPr>
                            <a:xfrm>
                              <a:off x="241203" y="1834081"/>
                              <a:ext cx="2541241" cy="16797"/>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7" name="Straight Arrow Connector 7"/>
                          <wps:cNvCnPr/>
                          <wps:spPr>
                            <a:xfrm>
                              <a:off x="1037816" y="1834081"/>
                              <a:ext cx="5600" cy="381333"/>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8" name="Straight Arrow Connector 8"/>
                          <wps:cNvCnPr/>
                          <wps:spPr>
                            <a:xfrm>
                              <a:off x="1980232" y="1839680"/>
                              <a:ext cx="11200" cy="375833"/>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g:wgp>
                  </a:graphicData>
                </a:graphic>
              </wp:anchor>
            </w:drawing>
          </mc:Choice>
          <mc:Fallback>
            <w:pict>
              <v:group id="Group 9" o:spid="_x0000_s1026" style="position:absolute;margin-left:123pt;margin-top:82pt;width:238pt;height:174pt;z-index:-251663360;mso-position-horizontal-relative:margin" coordorigin="22599,26722" coordsize="30289,22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">
                <v:group id="Group 1" o:spid="_x0000_s1027" style="position:absolute;left:22599;top:26722;width:30289;height:22155" coordsize="30289,22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30289;height:22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6F4E65" w:rsidRDefault="006F4E65">
                          <w:pPr>
                            <w:textDirection w:val="btLr"/>
                          </w:pPr>
                        </w:p>
                      </w:txbxContent>
                    </v:textbox>
                  </v:rect>
                  <v:shape id="Freeform: Shape 3" o:spid="_x0000_s1029" style="position:absolute;width:30289;height:22093;visibility:visible;mso-wrap-style:square;v-text-anchor:middle" coordsize="3028950,22093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" adj="-11796480,,5400" path="m1514475,l,2209316r3028950,l1514475,xe" filled="f" strokeweight="2pt">
                    <v:stroke miterlimit="5243f" joinstyle="miter"/>
                    <v:formulas/>
                    <v:path arrowok="t" o:extrusionok="f" o:connecttype="custom" textboxrect="0,0,3028950,2209316"/>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type id="_x0000_t32" coordsize="21600,21600" o:spt="32" o:oned="t" path="m,l21600,21600e" filled="f">
                    <v:path arrowok="t" fillok="f" o:connecttype="none"/>
                    <o:lock v:ext="edit" shapetype="t"/>
                  </v:shapetype>
                  <v:shape id="Straight Arrow Connector 4" o:spid="_x0000_s1030" type="#_x0000_t32" style="position:absolute;left:7180;top:11385;width:157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" filled="t" strokeweight="2pt"/>
                  <v:shape id="Straight Arrow Connector 5" o:spid="_x0000_s1031" type="#_x0000_t32" style="position:absolute;left:4936;top:15031;width:20532;height:6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" filled="t" strokeweight="2pt"/>
                  <v:shape id="Straight Arrow Connector 6" o:spid="_x0000_s1032" type="#_x0000_t32" style="position:absolute;left:2412;top:18340;width:25412;height: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" filled="t" strokeweight="2pt"/>
                  <v:shape id="Straight Arrow Connector 7" o:spid="_x0000_s1033" type="#_x0000_t32" style="position:absolute;left:10378;top:18340;width:56;height:3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" filled="t" strokeweight="2pt"/>
                  <v:shape id="Straight Arrow Connector 8" o:spid="_x0000_s1034" type="#_x0000_t32" style="position:absolute;left:19802;top:18396;width:112;height:3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" filled="t" strokeweight="2pt"/>
                </v:group>
                <w10:wrap type="topAndBottom" anchorx="margin"/>
              </v:group>
            </w:pict>
          </mc:Fallback>
        </mc:AlternateContent>
      </w: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5C2F04">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lastRenderedPageBreak/>
        <w:t>Trainer Tip:</w:t>
      </w:r>
      <w:r>
        <w:rPr>
          <w:rFonts w:ascii="Museo Sans 300" w:eastAsia="Museo Sans 300" w:hAnsi="Museo Sans 300" w:cs="Museo Sans 300"/>
        </w:rPr>
        <w:t xml:space="preserve"> Trainer should have pyramid diagram prepared on a separate chart or poster as it will be displayed throughout the presentation.  One method would be to simply fill in each blank space as you move through the session.  Another would be to have the diagram </w:t>
      </w:r>
      <w:r>
        <w:rPr>
          <w:rFonts w:ascii="Museo Sans 300" w:eastAsia="Museo Sans 300" w:hAnsi="Museo Sans 300" w:cs="Museo Sans 300"/>
        </w:rPr>
        <w:t xml:space="preserve">already completed, but each section covered with a removable front.  If a projector is available, the pyramid could be presented using PowerPoint slides. </w:t>
      </w:r>
    </w:p>
    <w:p w:rsidR="006F4E65" w:rsidRDefault="006F4E65">
      <w:pPr>
        <w:spacing w:after="1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UNIT LEADER, UNIT CULTURE AND TROOP REPRESENTATIVE</w:t>
      </w:r>
      <w:r>
        <w:rPr>
          <w:rFonts w:ascii="Museo Slab 700" w:eastAsia="Museo Slab 700" w:hAnsi="Museo Slab 700" w:cs="Museo Slab 700"/>
          <w:b/>
        </w:rPr>
        <w:tab/>
        <w:t xml:space="preserve">10 minutes </w:t>
      </w:r>
    </w:p>
    <w:p w:rsidR="006F4E65" w:rsidRDefault="006F4E65">
      <w:pPr>
        <w:spacing w:after="120"/>
        <w:rPr>
          <w:rFonts w:ascii="Museo Sans 300" w:eastAsia="Museo Sans 300" w:hAnsi="Museo Sans 300" w:cs="Museo Sans 300"/>
          <w:i/>
        </w:rPr>
      </w:pPr>
    </w:p>
    <w:p w:rsidR="006F4E65" w:rsidRDefault="005C2F04">
      <w:pPr>
        <w:spacing w:after="120"/>
        <w:rPr>
          <w:rFonts w:ascii="Museo Sans 300" w:eastAsia="Museo Sans 300" w:hAnsi="Museo Sans 300" w:cs="Museo Sans 300"/>
          <w:i/>
        </w:rPr>
      </w:pPr>
      <w:r>
        <w:rPr>
          <w:rFonts w:ascii="Museo Sans 300" w:eastAsia="Museo Sans 300" w:hAnsi="Museo Sans 300" w:cs="Museo Sans 300"/>
          <w:i/>
        </w:rPr>
        <w:t>[Trainer writes “Unit Leader/Culture</w:t>
      </w:r>
      <w:r>
        <w:rPr>
          <w:rFonts w:ascii="Museo Sans 300" w:eastAsia="Museo Sans 300" w:hAnsi="Museo Sans 300" w:cs="Museo Sans 300"/>
          <w:i/>
        </w:rPr>
        <w:t xml:space="preserve"> and Troop Representative” in the top area of pyramid.]</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Membership retention in the Order starts at the unit level.  The first issue is to make sure that the Unit Leader and the unit culture make the Order of the Arrow a priority for its members.  Having u</w:t>
      </w:r>
      <w:r>
        <w:rPr>
          <w:rFonts w:ascii="Museo Sans 300" w:eastAsia="Museo Sans 300" w:hAnsi="Museo Sans 300" w:cs="Museo Sans 300"/>
        </w:rPr>
        <w:t>nit leaders who recognize the importance of the organization and the important role that it can play in developing leadership skills and its members is vital.  You will find that members of units, who place more than nominal value and attention on the Orde</w:t>
      </w:r>
      <w:r>
        <w:rPr>
          <w:rFonts w:ascii="Museo Sans 300" w:eastAsia="Museo Sans 300" w:hAnsi="Museo Sans 300" w:cs="Museo Sans 300"/>
        </w:rPr>
        <w:t>r, are more likely to remain active and involved.</w:t>
      </w:r>
    </w:p>
    <w:p w:rsidR="006F4E65" w:rsidRDefault="005C2F04">
      <w:pPr>
        <w:spacing w:after="120"/>
        <w:rPr>
          <w:rFonts w:ascii="Museo Sans 300" w:eastAsia="Museo Sans 300" w:hAnsi="Museo Sans 300" w:cs="Museo Sans 300"/>
        </w:rPr>
      </w:pPr>
      <w:proofErr w:type="gramStart"/>
      <w:r>
        <w:rPr>
          <w:rFonts w:ascii="Museo Sans 300" w:eastAsia="Museo Sans 300" w:hAnsi="Museo Sans 300" w:cs="Museo Sans 300"/>
        </w:rPr>
        <w:t>So</w:t>
      </w:r>
      <w:proofErr w:type="gramEnd"/>
      <w:r>
        <w:rPr>
          <w:rFonts w:ascii="Museo Sans 300" w:eastAsia="Museo Sans 300" w:hAnsi="Museo Sans 300" w:cs="Museo Sans 300"/>
        </w:rPr>
        <w:t xml:space="preserve"> the question becomes how do we get Unit Leaders on board?  There is no simple answer to that question, but there are tried and true methods that can assist you.  First, make sure that there is an “OA Min</w:t>
      </w:r>
      <w:r>
        <w:rPr>
          <w:rFonts w:ascii="Museo Sans 300" w:eastAsia="Museo Sans 300" w:hAnsi="Museo Sans 300" w:cs="Museo Sans 300"/>
        </w:rPr>
        <w:t>ute” at district roundtables where the Chapter Chief or Chapter Adviser can interact with unit leaders.  Your chapter or lodge can organize outreach programs for Scoutmasters where they are invited to an annual dinner or some other function.  Make sure tha</w:t>
      </w:r>
      <w:r>
        <w:rPr>
          <w:rFonts w:ascii="Museo Sans 300" w:eastAsia="Museo Sans 300" w:hAnsi="Museo Sans 300" w:cs="Museo Sans 300"/>
        </w:rPr>
        <w:t xml:space="preserve">t all unit leaders receive your lodge newsletters and that the lodge has a regular column in your local council newsletter.  Work with your unit commissioners </w:t>
      </w:r>
      <w:r w:rsidR="008D61B1">
        <w:rPr>
          <w:rFonts w:ascii="Museo Sans 300" w:eastAsia="Museo Sans 300" w:hAnsi="Museo Sans 300" w:cs="Museo Sans 300"/>
        </w:rPr>
        <w:t>to ensure that</w:t>
      </w:r>
      <w:r>
        <w:rPr>
          <w:rFonts w:ascii="Museo Sans 300" w:eastAsia="Museo Sans 300" w:hAnsi="Museo Sans 300" w:cs="Museo Sans 300"/>
        </w:rPr>
        <w:t xml:space="preserve"> they are promoting and encouraging their units to include OA programming in their </w:t>
      </w:r>
      <w:r>
        <w:rPr>
          <w:rFonts w:ascii="Museo Sans 300" w:eastAsia="Museo Sans 300" w:hAnsi="Museo Sans 300" w:cs="Museo Sans 300"/>
        </w:rPr>
        <w:t>calendars.  The goal is to have units make OA participation a key component in their annual plan.</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second issue, is establishing, maintaining and actively utilizing the OA Troop Representative Program.</w:t>
      </w:r>
    </w:p>
    <w:p w:rsidR="006F4E65" w:rsidRDefault="006F4E65">
      <w:pPr>
        <w:spacing w:before="75" w:after="75"/>
        <w:ind w:right="263"/>
        <w:rPr>
          <w:rFonts w:ascii="Museo Sans 300" w:eastAsia="Museo Sans 300" w:hAnsi="Museo Sans 300" w:cs="Museo Sans 300"/>
          <w:color w:val="46484A"/>
        </w:rPr>
      </w:pPr>
    </w:p>
    <w:p w:rsidR="006F4E65" w:rsidRDefault="005C2F04" w:rsidP="008D61B1">
      <w:pPr>
        <w:pBdr>
          <w:top w:val="single" w:sz="4" w:space="1" w:color="000000"/>
          <w:left w:val="single" w:sz="4" w:space="4" w:color="000000"/>
          <w:bottom w:val="single" w:sz="4" w:space="1" w:color="000000"/>
          <w:right w:val="single" w:sz="4" w:space="4" w:color="000000"/>
        </w:pBdr>
        <w:shd w:val="clear" w:color="auto" w:fill="F2F2F2"/>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The official list of Troop Representative job duties is rather long, so the list should be already prepared to display for review, but only revealed after soliciting feedback from group.  List should be on a second chart, different from pyramid.</w:t>
      </w:r>
    </w:p>
    <w:p w:rsidR="006F4E65" w:rsidRDefault="006F4E65">
      <w:pPr>
        <w:spacing w:before="75" w:after="75"/>
        <w:ind w:left="203" w:right="263"/>
        <w:rPr>
          <w:rFonts w:ascii="Trebuchet MS" w:eastAsia="Trebuchet MS" w:hAnsi="Trebuchet MS" w:cs="Trebuchet MS"/>
          <w:color w:val="46484A"/>
        </w:rPr>
      </w:pPr>
    </w:p>
    <w:p w:rsidR="006F4E65" w:rsidRDefault="006F4E65">
      <w:pPr>
        <w:spacing w:before="75" w:after="75"/>
        <w:ind w:right="263"/>
        <w:jc w:val="both"/>
        <w:rPr>
          <w:rFonts w:ascii="Museo Sans 300" w:eastAsia="Museo Sans 300" w:hAnsi="Museo Sans 300" w:cs="Museo Sans 300"/>
          <w:color w:val="46484A"/>
        </w:rPr>
      </w:pPr>
    </w:p>
    <w:p w:rsidR="006F4E65" w:rsidRDefault="006F4E65">
      <w:pPr>
        <w:spacing w:before="75" w:after="75"/>
        <w:ind w:right="263"/>
        <w:jc w:val="both"/>
        <w:rPr>
          <w:rFonts w:ascii="Museo Sans 300" w:eastAsia="Museo Sans 300" w:hAnsi="Museo Sans 300" w:cs="Museo Sans 300"/>
          <w:color w:val="46484A"/>
        </w:rPr>
      </w:pPr>
    </w:p>
    <w:p w:rsidR="006F4E65" w:rsidRDefault="005C2F04">
      <w:pPr>
        <w:spacing w:before="75" w:after="75"/>
        <w:ind w:right="263"/>
        <w:jc w:val="both"/>
        <w:rPr>
          <w:rFonts w:ascii="Museo Sans 300" w:eastAsia="Museo Sans 300" w:hAnsi="Museo Sans 300" w:cs="Museo Sans 300"/>
          <w:color w:val="46484A"/>
        </w:rPr>
      </w:pPr>
      <w:r>
        <w:rPr>
          <w:noProof/>
        </w:rPr>
        <w:lastRenderedPageBreak/>
        <mc:AlternateContent>
          <mc:Choice Requires="wpg">
            <w:drawing>
              <wp:anchor distT="0" distB="0" distL="114300" distR="114300" simplePos="0" relativeHeight="251654144" behindDoc="1" locked="0" layoutInCell="1" hidden="0" allowOverlap="1">
                <wp:simplePos x="0" y="0"/>
                <wp:positionH relativeFrom="margin">
                  <wp:posOffset>1123950</wp:posOffset>
                </wp:positionH>
                <wp:positionV relativeFrom="paragraph">
                  <wp:posOffset>196850</wp:posOffset>
                </wp:positionV>
                <wp:extent cx="4140200" cy="2649220"/>
                <wp:effectExtent l="0" t="0" r="12700" b="17780"/>
                <wp:wrapTopAndBottom distT="0" distB="0"/>
                <wp:docPr id="10" name="Group 10"/>
                <wp:cNvGraphicFramePr/>
                <a:graphic xmlns:a="http://schemas.openxmlformats.org/drawingml/2006/main">
                  <a:graphicData uri="http://schemas.microsoft.com/office/word/2010/wordprocessingGroup">
                    <wpg:wgp>
                      <wpg:cNvGrpSpPr/>
                      <wpg:grpSpPr>
                        <a:xfrm>
                          <a:off x="0" y="0"/>
                          <a:ext cx="4140200" cy="2649220"/>
                          <a:chOff x="2879025" y="1680373"/>
                          <a:chExt cx="4933949" cy="4199254"/>
                        </a:xfrm>
                      </wpg:grpSpPr>
                      <wpg:grpSp>
                        <wpg:cNvPr id="11" name="Group 11"/>
                        <wpg:cNvGrpSpPr/>
                        <wpg:grpSpPr>
                          <a:xfrm>
                            <a:off x="2879025" y="1680373"/>
                            <a:ext cx="4933949" cy="4199254"/>
                            <a:chOff x="0" y="0"/>
                            <a:chExt cx="4933949" cy="4199254"/>
                          </a:xfrm>
                        </wpg:grpSpPr>
                        <wpg:grpSp>
                          <wpg:cNvPr id="12" name="Group 12"/>
                          <wpg:cNvGrpSpPr/>
                          <wpg:grpSpPr>
                            <a:xfrm>
                              <a:off x="0" y="0"/>
                              <a:ext cx="4933949" cy="4199254"/>
                              <a:chOff x="0" y="0"/>
                              <a:chExt cx="4933949" cy="4199254"/>
                            </a:xfrm>
                          </wpg:grpSpPr>
                          <wps:wsp>
                            <wps:cNvPr id="13" name="Freeform: Shape 13"/>
                            <wps:cNvSpPr/>
                            <wps:spPr>
                              <a:xfrm>
                                <a:off x="0" y="0"/>
                                <a:ext cx="4933949" cy="4187504"/>
                              </a:xfrm>
                              <a:custGeom>
                                <a:avLst/>
                                <a:gdLst/>
                                <a:ahLst/>
                                <a:cxnLst/>
                                <a:rect l="0" t="0" r="0" b="0"/>
                                <a:pathLst>
                                  <a:path w="4933950" h="4187505" extrusionOk="0">
                                    <a:moveTo>
                                      <a:pt x="2466975" y="0"/>
                                    </a:moveTo>
                                    <a:lnTo>
                                      <a:pt x="0" y="4187505"/>
                                    </a:lnTo>
                                    <a:lnTo>
                                      <a:pt x="4933950" y="4187505"/>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14" name="Straight Arrow Connector 14"/>
                            <wps:cNvCnPr/>
                            <wps:spPr>
                              <a:xfrm>
                                <a:off x="1169591" y="2157900"/>
                                <a:ext cx="2566911"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15" name="Straight Arrow Connector 15"/>
                            <wps:cNvCnPr/>
                            <wps:spPr>
                              <a:xfrm rot="10800000">
                                <a:off x="804052" y="2849027"/>
                                <a:ext cx="3344575" cy="11369"/>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16" name="Straight Arrow Connector 16"/>
                            <wps:cNvCnPr/>
                            <wps:spPr>
                              <a:xfrm>
                                <a:off x="392904" y="3476291"/>
                                <a:ext cx="4139507" cy="31835"/>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17" name="Straight Arrow Connector 17"/>
                            <wps:cNvCnPr/>
                            <wps:spPr>
                              <a:xfrm>
                                <a:off x="1690532" y="3476291"/>
                                <a:ext cx="9122" cy="722774"/>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18" name="Straight Arrow Connector 18"/>
                            <wps:cNvCnPr/>
                            <wps:spPr>
                              <a:xfrm>
                                <a:off x="3225661" y="3486903"/>
                                <a:ext cx="18244" cy="71235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19" name="Freeform: Shape 19"/>
                          <wps:cNvSpPr/>
                          <wps:spPr>
                            <a:xfrm>
                              <a:off x="1319969" y="1283232"/>
                              <a:ext cx="2329222" cy="838597"/>
                            </a:xfrm>
                            <a:custGeom>
                              <a:avLst/>
                              <a:gdLst/>
                              <a:ahLst/>
                              <a:cxnLst/>
                              <a:rect l="0" t="0" r="0" b="0"/>
                              <a:pathLst>
                                <a:path w="2329223" h="838598" extrusionOk="0">
                                  <a:moveTo>
                                    <a:pt x="0" y="0"/>
                                  </a:moveTo>
                                  <a:lnTo>
                                    <a:pt x="0" y="838598"/>
                                  </a:lnTo>
                                  <a:lnTo>
                                    <a:pt x="2329223" y="838598"/>
                                  </a:lnTo>
                                  <a:lnTo>
                                    <a:pt x="2329223"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16"/>
                                  </w:rPr>
                                  <w:t xml:space="preserve">UNIT LEADER/CULTURE </w:t>
                                </w:r>
                              </w:p>
                              <w:p w:rsidR="006F4E65" w:rsidRDefault="005C2F04">
                                <w:pPr>
                                  <w:jc w:val="center"/>
                                  <w:textDirection w:val="btLr"/>
                                </w:pPr>
                                <w:r>
                                  <w:rPr>
                                    <w:rFonts w:ascii="Museo Sans 300" w:eastAsia="Museo Sans 300" w:hAnsi="Museo Sans 300" w:cs="Museo Sans 300"/>
                                    <w:sz w:val="16"/>
                                  </w:rPr>
                                  <w:t xml:space="preserve">AND </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wps:txbx>
                          <wps:bodyPr wrap="square" lIns="88900" tIns="38100" rIns="88900" bIns="38100" anchor="t" anchorCtr="0"/>
                        </wps:wsp>
                        <wps:wsp>
                          <wps:cNvPr id="20" name="Rectangle 20"/>
                          <wps:cNvSpPr/>
                          <wps:spPr>
                            <a:xfrm>
                              <a:off x="1083749" y="905821"/>
                              <a:ext cx="2763972" cy="1529961"/>
                            </a:xfrm>
                            <a:prstGeom prst="rect">
                              <a:avLst/>
                            </a:prstGeom>
                            <a:noFill/>
                            <a:ln>
                              <a:noFill/>
                            </a:ln>
                          </wps:spPr>
                          <wps:txbx>
                            <w:txbxContent>
                              <w:p w:rsidR="006F4E65"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txbxContent>
                          </wps:txbx>
                          <wps:bodyPr wrap="square" lIns="91425" tIns="91425" rIns="91425" bIns="91425" anchor="ctr" anchorCtr="0"/>
                        </wps:wsp>
                      </wpg:grpSp>
                    </wpg:wgp>
                  </a:graphicData>
                </a:graphic>
                <wp14:sizeRelH relativeFrom="margin">
                  <wp14:pctWidth>0</wp14:pctWidth>
                </wp14:sizeRelH>
                <wp14:sizeRelV relativeFrom="margin">
                  <wp14:pctHeight>0</wp14:pctHeight>
                </wp14:sizeRelV>
              </wp:anchor>
            </w:drawing>
          </mc:Choice>
          <mc:Fallback>
            <w:pict>
              <v:group id="Group 10" o:spid="_x0000_s1035" style="position:absolute;left:0;text-align:left;margin-left:88.5pt;margin-top:15.5pt;width:326pt;height:208.6pt;z-index:-251662336;mso-position-horizontal-relative:margin;mso-width-relative:margin;mso-height-relative:margin" coordorigin="28790,16803" coordsize="49339,4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">
                <v:group id="Group 11" o:spid="_x0000_s1036" style="position:absolute;left:28790;top:16803;width:49339;height:41993" coordsize="49339,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2" o:spid="_x0000_s1037" style="position:absolute;width:49339;height:41992" coordsize="49339,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Shape 13" o:spid="_x0000_s1038" style="position:absolute;width:49339;height:41875;visibility:visible;mso-wrap-style:square;v-text-anchor:middle" coordsize="4933950,41875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" adj="-11796480,,5400" path="m2466975,l,4187505r4933950,l2466975,xe" filled="f" strokeweight="2pt">
                      <v:stroke miterlimit="5243f" joinstyle="miter"/>
                      <v:formulas/>
                      <v:path arrowok="t" o:extrusionok="f" o:connecttype="custom" textboxrect="0,0,4933950,4187505"/>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14" o:spid="_x0000_s1039" type="#_x0000_t32" style="position:absolute;left:11695;top:21579;width:256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" filled="t" strokeweight="2pt"/>
                    <v:shape id="Straight Arrow Connector 15" o:spid="_x0000_s1040" type="#_x0000_t32" style="position:absolute;left:8040;top:28490;width:33446;height:11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" filled="t" strokeweight="2pt"/>
                    <v:shape id="Straight Arrow Connector 16" o:spid="_x0000_s1041" type="#_x0000_t32" style="position:absolute;left:3929;top:34762;width:41395;height:3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" filled="t" strokeweight="2pt"/>
                    <v:shape id="Straight Arrow Connector 17" o:spid="_x0000_s1042" type="#_x0000_t32" style="position:absolute;left:16905;top:34762;width:91;height:72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" filled="t" strokeweight="2pt"/>
                    <v:shape id="Straight Arrow Connector 18" o:spid="_x0000_s1043" type="#_x0000_t32" style="position:absolute;left:32256;top:34869;width:183;height:71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" filled="t" strokeweight="2pt"/>
                  </v:group>
                  <v:shape id="Freeform: Shape 19" o:spid="_x0000_s1044" style="position:absolute;left:13199;top:12832;width:23292;height:8386;visibility:visible;mso-wrap-style:square;v-text-anchor:top" coordsize="2329223,8385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" adj="-11796480,,5400" path="m,l,838598r2329223,l2329223,,,xe" filled="f" stroked="f">
                    <v:stroke joinstyle="miter"/>
                    <v:formulas/>
                    <v:path arrowok="t" o:extrusionok="f" o:connecttype="custom" textboxrect="0,0,2329223,838598"/>
                    <v:textbox inset="7pt,3pt,7pt,3pt">
                      <w:txbxContent>
                        <w:p w:rsidR="006F4E65" w:rsidRDefault="005C2F04">
                          <w:pPr>
                            <w:jc w:val="center"/>
                            <w:textDirection w:val="btLr"/>
                          </w:pPr>
                          <w:r>
                            <w:rPr>
                              <w:rFonts w:ascii="Museo Sans 300" w:eastAsia="Museo Sans 300" w:hAnsi="Museo Sans 300" w:cs="Museo Sans 300"/>
                              <w:sz w:val="16"/>
                            </w:rPr>
                            <w:t xml:space="preserve">UNIT LEADER/CULTURE </w:t>
                          </w:r>
                        </w:p>
                        <w:p w:rsidR="006F4E65" w:rsidRDefault="005C2F04">
                          <w:pPr>
                            <w:jc w:val="center"/>
                            <w:textDirection w:val="btLr"/>
                          </w:pPr>
                          <w:r>
                            <w:rPr>
                              <w:rFonts w:ascii="Museo Sans 300" w:eastAsia="Museo Sans 300" w:hAnsi="Museo Sans 300" w:cs="Museo Sans 300"/>
                              <w:sz w:val="16"/>
                            </w:rPr>
                            <w:t xml:space="preserve">AND </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v:textbox>
                  </v:shape>
                  <v:rect id="Rectangle 20" o:spid="_x0000_s1045" style="position:absolute;left:10837;top:9058;width:27640;height:152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rsidR="006F4E65"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txbxContent>
                    </v:textbox>
                  </v:rect>
                </v:group>
                <w10:wrap type="topAndBottom" anchorx="margin"/>
              </v:group>
            </w:pict>
          </mc:Fallback>
        </mc:AlternateContent>
      </w:r>
    </w:p>
    <w:p w:rsidR="006F4E65" w:rsidRDefault="005C2F04">
      <w:pPr>
        <w:spacing w:before="75" w:after="75"/>
        <w:ind w:right="263"/>
        <w:jc w:val="both"/>
        <w:rPr>
          <w:rFonts w:ascii="Museo Sans 300" w:eastAsia="Museo Sans 300" w:hAnsi="Museo Sans 300" w:cs="Museo Sans 300"/>
          <w:i/>
        </w:rPr>
      </w:pPr>
      <w:r>
        <w:rPr>
          <w:rFonts w:ascii="Museo Sans 300" w:eastAsia="Museo Sans 300" w:hAnsi="Museo Sans 300" w:cs="Museo Sans 300"/>
        </w:rPr>
        <w:t xml:space="preserve">What are the duties of the Troop Representative?  </w:t>
      </w:r>
      <w:r>
        <w:rPr>
          <w:rFonts w:ascii="Museo Sans 300" w:eastAsia="Museo Sans 300" w:hAnsi="Museo Sans 300" w:cs="Museo Sans 300"/>
          <w:i/>
        </w:rPr>
        <w:t>[Solicit responses from the group and write them down on chart/board.  After a few minutes, or if responses slow, reveal official list.]</w:t>
      </w:r>
    </w:p>
    <w:p w:rsidR="006F4E65" w:rsidRDefault="006F4E65">
      <w:pPr>
        <w:spacing w:before="75" w:after="75"/>
        <w:ind w:left="203" w:right="263"/>
        <w:rPr>
          <w:rFonts w:ascii="Museo Sans 300" w:eastAsia="Museo Sans 300" w:hAnsi="Museo Sans 300" w:cs="Museo Sans 300"/>
          <w:color w:val="46484A"/>
        </w:rPr>
      </w:pPr>
    </w:p>
    <w:p w:rsidR="006F4E65" w:rsidRDefault="005C2F04">
      <w:pPr>
        <w:spacing w:before="75" w:after="75"/>
        <w:ind w:right="263"/>
        <w:rPr>
          <w:rFonts w:ascii="Museo Sans 300" w:eastAsia="Museo Sans 300" w:hAnsi="Museo Sans 300" w:cs="Museo Sans 300"/>
        </w:rPr>
      </w:pPr>
      <w:r>
        <w:rPr>
          <w:rFonts w:ascii="Museo Sans 300" w:eastAsia="Museo Sans 300" w:hAnsi="Museo Sans 300" w:cs="Museo Sans 300"/>
        </w:rPr>
        <w:t>The official duties of the Troop Representative are:</w:t>
      </w:r>
    </w:p>
    <w:p w:rsidR="006F4E65" w:rsidRDefault="005C2F04">
      <w:pPr>
        <w:numPr>
          <w:ilvl w:val="0"/>
          <w:numId w:val="1"/>
        </w:numPr>
        <w:spacing w:before="75" w:after="75"/>
        <w:ind w:left="563" w:right="263"/>
      </w:pPr>
      <w:r>
        <w:rPr>
          <w:rFonts w:ascii="Museo Sans 300" w:eastAsia="Museo Sans 300" w:hAnsi="Museo Sans 300" w:cs="Museo Sans 300"/>
        </w:rPr>
        <w:t>Attends troop and chapter or lodge meetings regularly as a youth representative of the troop and Order.</w:t>
      </w:r>
    </w:p>
    <w:p w:rsidR="006F4E65" w:rsidRDefault="005C2F04">
      <w:pPr>
        <w:numPr>
          <w:ilvl w:val="0"/>
          <w:numId w:val="1"/>
        </w:numPr>
        <w:spacing w:before="75" w:after="75"/>
        <w:ind w:left="563" w:right="263"/>
      </w:pPr>
      <w:r>
        <w:rPr>
          <w:rFonts w:ascii="Museo Sans 300" w:eastAsia="Museo Sans 300" w:hAnsi="Museo Sans 300" w:cs="Museo Sans 300"/>
        </w:rPr>
        <w:t>Serves as a two-way communication link between the troop and the lodge or chapter.</w:t>
      </w:r>
    </w:p>
    <w:p w:rsidR="006F4E65" w:rsidRDefault="005C2F04">
      <w:pPr>
        <w:numPr>
          <w:ilvl w:val="0"/>
          <w:numId w:val="1"/>
        </w:numPr>
        <w:spacing w:before="75" w:after="75"/>
        <w:ind w:left="563" w:right="263"/>
      </w:pPr>
      <w:r>
        <w:rPr>
          <w:rFonts w:ascii="Museo Sans 300" w:eastAsia="Museo Sans 300" w:hAnsi="Museo Sans 300" w:cs="Museo Sans 300"/>
        </w:rPr>
        <w:t>Arranges with the lodge or chapter election team to conduct an annual Order of the Arrow election for the troop at a time approved by the Patrol Leaders Council.</w:t>
      </w:r>
    </w:p>
    <w:p w:rsidR="006F4E65" w:rsidRDefault="005C2F04">
      <w:pPr>
        <w:numPr>
          <w:ilvl w:val="0"/>
          <w:numId w:val="1"/>
        </w:numPr>
        <w:spacing w:before="75" w:after="75"/>
        <w:ind w:left="563" w:right="263"/>
      </w:pPr>
      <w:r>
        <w:rPr>
          <w:rFonts w:ascii="Museo Sans 300" w:eastAsia="Museo Sans 300" w:hAnsi="Museo Sans 300" w:cs="Museo Sans 300"/>
        </w:rPr>
        <w:t>Arranges with the lodge or chapter for at least one camp promotion visit to the unit annually.</w:t>
      </w:r>
    </w:p>
    <w:p w:rsidR="006F4E65" w:rsidRDefault="005C2F04">
      <w:pPr>
        <w:numPr>
          <w:ilvl w:val="0"/>
          <w:numId w:val="1"/>
        </w:numPr>
        <w:spacing w:before="75" w:after="75"/>
        <w:ind w:left="563" w:right="263"/>
      </w:pPr>
      <w:r>
        <w:rPr>
          <w:rFonts w:ascii="Museo Sans 300" w:eastAsia="Museo Sans 300" w:hAnsi="Museo Sans 300" w:cs="Museo Sans 300"/>
        </w:rPr>
        <w:t>Makes at least one high adventure presentation to the troop, to include the OA programs, annually.</w:t>
      </w:r>
    </w:p>
    <w:p w:rsidR="006F4E65" w:rsidRDefault="005C2F04">
      <w:pPr>
        <w:numPr>
          <w:ilvl w:val="0"/>
          <w:numId w:val="1"/>
        </w:numPr>
        <w:spacing w:before="75" w:after="75"/>
        <w:ind w:left="563" w:right="263"/>
      </w:pPr>
      <w:r>
        <w:rPr>
          <w:rFonts w:ascii="Museo Sans 300" w:eastAsia="Museo Sans 300" w:hAnsi="Museo Sans 300" w:cs="Museo Sans 300"/>
        </w:rPr>
        <w:t>As requested by the SPL, participates in Troop Courts of Honor by recognizing: high adventure participation of troop members, induction of new OA members, c</w:t>
      </w:r>
      <w:r>
        <w:rPr>
          <w:rFonts w:ascii="Museo Sans 300" w:eastAsia="Museo Sans 300" w:hAnsi="Museo Sans 300" w:cs="Museo Sans 300"/>
        </w:rPr>
        <w:t>hanges in OA honors of troop members, leadership of troop members, and other appropriate activities.</w:t>
      </w:r>
    </w:p>
    <w:p w:rsidR="006F4E65" w:rsidRDefault="005C2F04">
      <w:pPr>
        <w:numPr>
          <w:ilvl w:val="0"/>
          <w:numId w:val="1"/>
        </w:numPr>
        <w:spacing w:before="75" w:after="75"/>
        <w:ind w:left="563" w:right="263"/>
      </w:pPr>
      <w:r>
        <w:rPr>
          <w:rFonts w:ascii="Museo Sans 300" w:eastAsia="Museo Sans 300" w:hAnsi="Museo Sans 300" w:cs="Museo Sans 300"/>
        </w:rPr>
        <w:t xml:space="preserve">Coordinates the Ordeal Induction process for newly elected candidates by: ensuring they know the time and location of the Ordeal, providing information of </w:t>
      </w:r>
      <w:r>
        <w:rPr>
          <w:rFonts w:ascii="Museo Sans 300" w:eastAsia="Museo Sans 300" w:hAnsi="Museo Sans 300" w:cs="Museo Sans 300"/>
        </w:rPr>
        <w:t xml:space="preserve">what to bring to the Ordeal, assisting (as needed) in arranging transportation to the Ordeal, and offering assistance (as needed) to the lodge in the Ordeal </w:t>
      </w:r>
      <w:r>
        <w:rPr>
          <w:rFonts w:ascii="Museo Sans 300" w:eastAsia="Museo Sans 300" w:hAnsi="Museo Sans 300" w:cs="Museo Sans 300"/>
        </w:rPr>
        <w:lastRenderedPageBreak/>
        <w:t>process.</w:t>
      </w:r>
    </w:p>
    <w:p w:rsidR="006F4E65" w:rsidRDefault="005C2F04">
      <w:pPr>
        <w:numPr>
          <w:ilvl w:val="0"/>
          <w:numId w:val="1"/>
        </w:numPr>
        <w:spacing w:before="75" w:after="75"/>
        <w:ind w:left="563" w:right="263"/>
      </w:pPr>
      <w:r>
        <w:rPr>
          <w:rFonts w:ascii="Museo Sans 300" w:eastAsia="Museo Sans 300" w:hAnsi="Museo Sans 300" w:cs="Museo Sans 300"/>
        </w:rPr>
        <w:t>Assists current Ordeal members in the troop in sealing their membership by becoming Brothe</w:t>
      </w:r>
      <w:r>
        <w:rPr>
          <w:rFonts w:ascii="Museo Sans 300" w:eastAsia="Museo Sans 300" w:hAnsi="Museo Sans 300" w:cs="Museo Sans 300"/>
        </w:rPr>
        <w:t>rhood members by: ensuring they know the time and location of Brotherhood opportunities, assisting (as needed) in arranging transportation to the Brotherhood opportunities, and offering assistance to the lodge (as needed) in the Brotherhood process. He may</w:t>
      </w:r>
      <w:r>
        <w:rPr>
          <w:rFonts w:ascii="Museo Sans 300" w:eastAsia="Museo Sans 300" w:hAnsi="Museo Sans 300" w:cs="Museo Sans 300"/>
        </w:rPr>
        <w:t xml:space="preserve"> also, at the discretion of the PLC, offer periodic training and discussions of OA principles, symbolism, and the Legend as needed by and appropriate for the troop members of the Order.</w:t>
      </w:r>
    </w:p>
    <w:p w:rsidR="006F4E65" w:rsidRDefault="005C2F04">
      <w:pPr>
        <w:numPr>
          <w:ilvl w:val="0"/>
          <w:numId w:val="1"/>
        </w:numPr>
        <w:spacing w:before="75" w:after="75"/>
        <w:ind w:left="563" w:right="263"/>
      </w:pPr>
      <w:r>
        <w:rPr>
          <w:rFonts w:ascii="Museo Sans 300" w:eastAsia="Museo Sans 300" w:hAnsi="Museo Sans 300" w:cs="Museo Sans 300"/>
        </w:rPr>
        <w:t xml:space="preserve">Leads at least one troop service project for the community or charter </w:t>
      </w:r>
      <w:r>
        <w:rPr>
          <w:rFonts w:ascii="Museo Sans 300" w:eastAsia="Museo Sans 300" w:hAnsi="Museo Sans 300" w:cs="Museo Sans 300"/>
        </w:rPr>
        <w:t>partner during the year. May also serve, at the discretion of the PLC, as the troop’s service chairman.</w:t>
      </w:r>
    </w:p>
    <w:p w:rsidR="006F4E65" w:rsidRDefault="005C2F04">
      <w:pPr>
        <w:numPr>
          <w:ilvl w:val="0"/>
          <w:numId w:val="1"/>
        </w:numPr>
        <w:spacing w:before="75" w:after="75"/>
        <w:ind w:left="563" w:right="263"/>
      </w:pPr>
      <w:r>
        <w:rPr>
          <w:rFonts w:ascii="Museo Sans 300" w:eastAsia="Museo Sans 300" w:hAnsi="Museo Sans 300" w:cs="Museo Sans 300"/>
        </w:rPr>
        <w:t>Assists the troop (as appropriate) as a trainer of leadership and outdoor skills.</w:t>
      </w:r>
    </w:p>
    <w:p w:rsidR="006F4E65" w:rsidRDefault="005C2F04">
      <w:pPr>
        <w:numPr>
          <w:ilvl w:val="0"/>
          <w:numId w:val="1"/>
        </w:numPr>
        <w:spacing w:before="75" w:after="75"/>
        <w:ind w:left="563" w:right="263"/>
      </w:pPr>
      <w:r>
        <w:rPr>
          <w:rFonts w:ascii="Museo Sans 300" w:eastAsia="Museo Sans 300" w:hAnsi="Museo Sans 300" w:cs="Museo Sans 300"/>
        </w:rPr>
        <w:t>In all cases, advocates environmental stewardship and Leave No Trace camping.</w:t>
      </w:r>
    </w:p>
    <w:p w:rsidR="006F4E65" w:rsidRDefault="005C2F04">
      <w:pPr>
        <w:numPr>
          <w:ilvl w:val="0"/>
          <w:numId w:val="1"/>
        </w:numPr>
        <w:spacing w:before="75" w:after="75"/>
        <w:ind w:left="563" w:right="263"/>
      </w:pPr>
      <w:r>
        <w:rPr>
          <w:rFonts w:ascii="Museo Sans 300" w:eastAsia="Museo Sans 300" w:hAnsi="Museo Sans 300" w:cs="Museo Sans 300"/>
        </w:rPr>
        <w:t>Sets a good example by: wearing the Scout uniform correctly, showing Scout spirit, and living by the Scout Oath, the Scout law and the OA Obligation.</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Reviewing this job descripti</w:t>
      </w:r>
      <w:r>
        <w:rPr>
          <w:rFonts w:ascii="Museo Sans 300" w:eastAsia="Museo Sans 300" w:hAnsi="Museo Sans 300" w:cs="Museo Sans 300"/>
        </w:rPr>
        <w:t xml:space="preserve">on, it is evident that the Troop Representative is a key component to making sure the units are aware of the Order of the </w:t>
      </w:r>
      <w:proofErr w:type="gramStart"/>
      <w:r>
        <w:rPr>
          <w:rFonts w:ascii="Museo Sans 300" w:eastAsia="Museo Sans 300" w:hAnsi="Museo Sans 300" w:cs="Museo Sans 300"/>
        </w:rPr>
        <w:t>Arrow‘</w:t>
      </w:r>
      <w:proofErr w:type="gramEnd"/>
      <w:r>
        <w:rPr>
          <w:rFonts w:ascii="Museo Sans 300" w:eastAsia="Museo Sans 300" w:hAnsi="Museo Sans 300" w:cs="Museo Sans 300"/>
        </w:rPr>
        <w:t>s activities, on both the chapter and the lodge level.  For membership retention, this role can have the greatest impact, becaus</w:t>
      </w:r>
      <w:r>
        <w:rPr>
          <w:rFonts w:ascii="Museo Sans 300" w:eastAsia="Museo Sans 300" w:hAnsi="Museo Sans 300" w:cs="Museo Sans 300"/>
        </w:rPr>
        <w:t>e it is a direct tie from the chapters and lodge to the OA members in the troop, keeping them informed and facilitating their ongoing and continued participation. Effective Order of the Arrow Troop Representatives are essential for successful membership re</w:t>
      </w:r>
      <w:r>
        <w:rPr>
          <w:rFonts w:ascii="Museo Sans 300" w:eastAsia="Museo Sans 300" w:hAnsi="Museo Sans 300" w:cs="Museo Sans 300"/>
        </w:rPr>
        <w:t>tention.</w:t>
      </w:r>
    </w:p>
    <w:p w:rsidR="006F4E65" w:rsidRDefault="006F4E65">
      <w:pPr>
        <w:spacing w:after="1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proofErr w:type="spellStart"/>
      <w:r>
        <w:rPr>
          <w:rFonts w:ascii="Museo Slab 700" w:eastAsia="Museo Slab 700" w:hAnsi="Museo Slab 700" w:cs="Museo Slab 700"/>
          <w:b/>
        </w:rPr>
        <w:t>Elangomats</w:t>
      </w:r>
      <w:proofErr w:type="spellEnd"/>
      <w:r>
        <w:rPr>
          <w:rFonts w:ascii="Museo Slab 700" w:eastAsia="Museo Slab 700" w:hAnsi="Museo Slab 700" w:cs="Museo Slab 700"/>
          <w:b/>
        </w:rPr>
        <w: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8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next method for membership retention is the Extended Elangomat Program.</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i/>
        </w:rPr>
        <w:t xml:space="preserve">Trainer writes “EXTENDED ELANGOMAT PROGRAM” in second box on pyramid.  </w:t>
      </w:r>
    </w:p>
    <w:p w:rsidR="006F4E65" w:rsidRPr="008D61B1" w:rsidRDefault="005C2F04">
      <w:pPr>
        <w:spacing w:after="120"/>
        <w:rPr>
          <w:rFonts w:ascii="Museo Sans 300" w:eastAsia="Museo Slab 700" w:hAnsi="Museo Sans 300" w:cs="Museo Slab 700"/>
          <w:i/>
        </w:rPr>
      </w:pPr>
      <w:r w:rsidRPr="008D61B1">
        <w:rPr>
          <w:rFonts w:ascii="Museo Sans 300" w:eastAsia="Museo Slab 700" w:hAnsi="Museo Sans 300" w:cs="Museo Slab 700"/>
        </w:rPr>
        <w:t xml:space="preserve">What is an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w:t>
      </w:r>
      <w:r w:rsidRPr="008D61B1">
        <w:rPr>
          <w:rFonts w:ascii="Museo Sans 300" w:eastAsia="Museo Slab 700" w:hAnsi="Museo Sans 300" w:cs="Museo Slab 700"/>
          <w:i/>
        </w:rPr>
        <w:t>Solicit a response from the group]</w:t>
      </w: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 xml:space="preserve">An </w:t>
      </w:r>
      <w:proofErr w:type="spellStart"/>
      <w:r w:rsidRPr="008D61B1">
        <w:rPr>
          <w:rFonts w:ascii="Museo Sans 300" w:eastAsia="Museo Slab 700" w:hAnsi="Museo Sans 300" w:cs="Museo Slab 700"/>
        </w:rPr>
        <w:t>elangom</w:t>
      </w:r>
      <w:r w:rsidRPr="008D61B1">
        <w:rPr>
          <w:rFonts w:ascii="Museo Sans 300" w:eastAsia="Museo Slab 700" w:hAnsi="Museo Sans 300" w:cs="Museo Slab 700"/>
        </w:rPr>
        <w:t>at</w:t>
      </w:r>
      <w:proofErr w:type="spellEnd"/>
      <w:r w:rsidRPr="008D61B1">
        <w:rPr>
          <w:rFonts w:ascii="Museo Sans 300" w:eastAsia="Museo Slab 700" w:hAnsi="Museo Sans 300" w:cs="Museo Slab 700"/>
        </w:rPr>
        <w:t xml:space="preserve"> is a “friend” to the candidates.  They willingly repeat the tests of the Ordeal to help the candidates with their experience.  What a great friend!</w:t>
      </w: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 xml:space="preserve">However, few lodges extend the role of an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past the Ordeal ceremony. In these lodges, once the O</w:t>
      </w:r>
      <w:r w:rsidRPr="008D61B1">
        <w:rPr>
          <w:rFonts w:ascii="Museo Sans 300" w:eastAsia="Museo Slab 700" w:hAnsi="Museo Sans 300" w:cs="Museo Slab 700"/>
        </w:rPr>
        <w:t xml:space="preserve">rdeal is over, the job of the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is done.  But does it have to be?  Should it be?  Wouldn’t that new Ordeal candidate benefit from still having a friend in an experienced lodge member? </w:t>
      </w: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 xml:space="preserve">An extended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is an Arrowman who stays with a candidate</w:t>
      </w:r>
      <w:r w:rsidRPr="008D61B1">
        <w:rPr>
          <w:rFonts w:ascii="Museo Sans 300" w:eastAsia="Museo Slab 700" w:hAnsi="Museo Sans 300" w:cs="Museo Slab 700"/>
        </w:rPr>
        <w:t xml:space="preserve"> beyond the Ordeal ceremony. This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does not have to be the same person from the candidate’s Ordeal. The extended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can be any Arrowman willing to stay in contact with a new member, and help him or her to understand the Order of the Arrow.</w:t>
      </w: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 xml:space="preserve">Who do you think would make great extended </w:t>
      </w:r>
      <w:proofErr w:type="spellStart"/>
      <w:r w:rsidRPr="008D61B1">
        <w:rPr>
          <w:rFonts w:ascii="Museo Sans 300" w:eastAsia="Museo Slab 700" w:hAnsi="Museo Sans 300" w:cs="Museo Slab 700"/>
        </w:rPr>
        <w:t>elangomats</w:t>
      </w:r>
      <w:proofErr w:type="spellEnd"/>
      <w:r w:rsidRPr="008D61B1">
        <w:rPr>
          <w:rFonts w:ascii="Museo Sans 300" w:eastAsia="Museo Slab 700" w:hAnsi="Museo Sans 300" w:cs="Museo Slab 700"/>
        </w:rPr>
        <w:t xml:space="preserve">?  Is there somebody that has </w:t>
      </w:r>
      <w:r w:rsidRPr="008D61B1">
        <w:rPr>
          <w:rFonts w:ascii="Museo Sans 300" w:eastAsia="Museo Slab 700" w:hAnsi="Museo Sans 300" w:cs="Museo Slab 700"/>
        </w:rPr>
        <w:lastRenderedPageBreak/>
        <w:t xml:space="preserve">contact with the new Ordeal members on the unit level who is perfectly positioned to be an extended </w:t>
      </w:r>
      <w:proofErr w:type="spellStart"/>
      <w:r w:rsidRPr="008D61B1">
        <w:rPr>
          <w:rFonts w:ascii="Museo Sans 300" w:eastAsia="Museo Slab 700" w:hAnsi="Museo Sans 300" w:cs="Museo Slab 700"/>
        </w:rPr>
        <w:t>elangomat</w:t>
      </w:r>
      <w:proofErr w:type="spellEnd"/>
      <w:r w:rsidRPr="008D61B1">
        <w:rPr>
          <w:rFonts w:ascii="Museo Sans 300" w:eastAsia="Museo Slab 700" w:hAnsi="Museo Sans 300" w:cs="Museo Slab 700"/>
        </w:rPr>
        <w:t xml:space="preserve">? </w:t>
      </w:r>
    </w:p>
    <w:p w:rsidR="006F4E65" w:rsidRDefault="006F4E65">
      <w:pPr>
        <w:spacing w:after="120"/>
        <w:rPr>
          <w:rFonts w:ascii="Museo Slab 700" w:eastAsia="Museo Slab 700" w:hAnsi="Museo Slab 700" w:cs="Museo Slab 700"/>
        </w:rPr>
      </w:pPr>
    </w:p>
    <w:p w:rsidR="006F4E65" w:rsidRDefault="005C2F04">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Lead questioning and use the pyramid to guide group to the answer of “Troop Representative.”  Point out on Troop Rep job description items that are in alignment with the extended </w:t>
      </w:r>
      <w:proofErr w:type="spellStart"/>
      <w:r>
        <w:rPr>
          <w:rFonts w:ascii="Museo Sans 300" w:eastAsia="Museo Sans 300" w:hAnsi="Museo Sans 300" w:cs="Museo Sans 300"/>
        </w:rPr>
        <w:t>elangomat</w:t>
      </w:r>
      <w:proofErr w:type="spellEnd"/>
      <w:r>
        <w:rPr>
          <w:rFonts w:ascii="Museo Sans 300" w:eastAsia="Museo Sans 300" w:hAnsi="Museo Sans 300" w:cs="Museo Sans 300"/>
        </w:rPr>
        <w:t>.</w:t>
      </w:r>
    </w:p>
    <w:p w:rsidR="006F4E65" w:rsidRDefault="00CD5469">
      <w:pPr>
        <w:spacing w:after="120"/>
        <w:rPr>
          <w:rFonts w:ascii="Museo Slab 700" w:eastAsia="Museo Slab 700" w:hAnsi="Museo Slab 700" w:cs="Museo Slab 700"/>
        </w:rPr>
      </w:pPr>
      <w:r>
        <w:rPr>
          <w:noProof/>
        </w:rPr>
        <mc:AlternateContent>
          <mc:Choice Requires="wps">
            <w:drawing>
              <wp:anchor distT="0" distB="0" distL="114300" distR="114300" simplePos="0" relativeHeight="251666432" behindDoc="0" locked="0" layoutInCell="1" allowOverlap="1" wp14:anchorId="0AA9DF3F" wp14:editId="31E623C4">
                <wp:simplePos x="0" y="0"/>
                <wp:positionH relativeFrom="column">
                  <wp:posOffset>1993265</wp:posOffset>
                </wp:positionH>
                <wp:positionV relativeFrom="paragraph">
                  <wp:posOffset>871220</wp:posOffset>
                </wp:positionV>
                <wp:extent cx="2178077" cy="1333500"/>
                <wp:effectExtent l="0" t="0" r="0" b="0"/>
                <wp:wrapNone/>
                <wp:docPr id="155" name="Rectangle 155"/>
                <wp:cNvGraphicFramePr/>
                <a:graphic xmlns:a="http://schemas.openxmlformats.org/drawingml/2006/main">
                  <a:graphicData uri="http://schemas.microsoft.com/office/word/2010/wordprocessingShape">
                    <wps:wsp>
                      <wps:cNvSpPr/>
                      <wps:spPr>
                        <a:xfrm>
                          <a:off x="0" y="0"/>
                          <a:ext cx="2178077" cy="1333500"/>
                        </a:xfrm>
                        <a:prstGeom prst="rect">
                          <a:avLst/>
                        </a:prstGeom>
                        <a:noFill/>
                        <a:ln>
                          <a:noFill/>
                        </a:ln>
                      </wps:spPr>
                      <wps:txbx>
                        <w:txbxContent>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Extended Elangomat Program</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AA9DF3F" id="Rectangle 155" o:spid="_x0000_s1046" style="position:absolute;margin-left:156.95pt;margin-top:68.6pt;width:171.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" filled="f" stroked="f">
                <v:textbox inset="2.53958mm,2.53958mm,2.53958mm,2.53958mm">
                  <w:txbxContent>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Extended Elangomat Program</w:t>
                      </w:r>
                    </w:p>
                  </w:txbxContent>
                </v:textbox>
              </v:rect>
            </w:pict>
          </mc:Fallback>
        </mc:AlternateContent>
      </w:r>
      <w:r w:rsidR="008D61B1">
        <w:rPr>
          <w:rFonts w:ascii="Museo Slab 700" w:eastAsia="Museo Slab 700" w:hAnsi="Museo Slab 700" w:cs="Museo Slab 700"/>
          <w:noProof/>
        </w:rPr>
        <mc:AlternateContent>
          <mc:Choice Requires="wpg">
            <w:drawing>
              <wp:anchor distT="0" distB="0" distL="114300" distR="114300" simplePos="0" relativeHeight="251646464" behindDoc="0" locked="0" layoutInCell="1" allowOverlap="1">
                <wp:simplePos x="0" y="0"/>
                <wp:positionH relativeFrom="column">
                  <wp:posOffset>1168400</wp:posOffset>
                </wp:positionH>
                <wp:positionV relativeFrom="paragraph">
                  <wp:posOffset>420370</wp:posOffset>
                </wp:positionV>
                <wp:extent cx="3814443" cy="2281587"/>
                <wp:effectExtent l="0" t="0" r="15240" b="23495"/>
                <wp:wrapTopAndBottom/>
                <wp:docPr id="22" name="Group 22"/>
                <wp:cNvGraphicFramePr/>
                <a:graphic xmlns:a="http://schemas.openxmlformats.org/drawingml/2006/main">
                  <a:graphicData uri="http://schemas.microsoft.com/office/word/2010/wordprocessingGroup">
                    <wpg:wgp>
                      <wpg:cNvGrpSpPr/>
                      <wpg:grpSpPr>
                        <a:xfrm>
                          <a:off x="0" y="0"/>
                          <a:ext cx="3814443" cy="2281587"/>
                          <a:chOff x="0" y="0"/>
                          <a:chExt cx="5105399" cy="3059428"/>
                        </a:xfrm>
                      </wpg:grpSpPr>
                      <wpg:grpSp>
                        <wpg:cNvPr id="24" name="Group 24"/>
                        <wpg:cNvGrpSpPr/>
                        <wpg:grpSpPr>
                          <a:xfrm>
                            <a:off x="0" y="0"/>
                            <a:ext cx="5105399" cy="3059428"/>
                            <a:chOff x="0" y="0"/>
                            <a:chExt cx="5105399" cy="3059428"/>
                          </a:xfrm>
                        </wpg:grpSpPr>
                        <wpg:grpSp>
                          <wpg:cNvPr id="25" name="Group 25"/>
                          <wpg:cNvGrpSpPr/>
                          <wpg:grpSpPr>
                            <a:xfrm>
                              <a:off x="0" y="0"/>
                              <a:ext cx="5105399" cy="3059428"/>
                              <a:chOff x="0" y="0"/>
                              <a:chExt cx="5105399" cy="3059428"/>
                            </a:xfrm>
                          </wpg:grpSpPr>
                          <wps:wsp>
                            <wps:cNvPr id="26" name="Freeform: Shape 26"/>
                            <wps:cNvSpPr/>
                            <wps:spPr>
                              <a:xfrm>
                                <a:off x="0" y="0"/>
                                <a:ext cx="5105399" cy="3050868"/>
                              </a:xfrm>
                              <a:custGeom>
                                <a:avLst/>
                                <a:gdLst/>
                                <a:ahLst/>
                                <a:cxnLst/>
                                <a:rect l="0" t="0" r="0" b="0"/>
                                <a:pathLst>
                                  <a:path w="5105400" h="3050869" extrusionOk="0">
                                    <a:moveTo>
                                      <a:pt x="2552700" y="0"/>
                                    </a:moveTo>
                                    <a:lnTo>
                                      <a:pt x="0" y="3050869"/>
                                    </a:lnTo>
                                    <a:lnTo>
                                      <a:pt x="5105400" y="3050869"/>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27" name="Straight Arrow Connector 27"/>
                            <wps:cNvCnPr/>
                            <wps:spPr>
                              <a:xfrm>
                                <a:off x="1210233" y="1572170"/>
                                <a:ext cx="2656108"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28" name="Straight Arrow Connector 28"/>
                            <wps:cNvCnPr/>
                            <wps:spPr>
                              <a:xfrm rot="10800000">
                                <a:off x="831993" y="2075700"/>
                                <a:ext cx="3460795" cy="8283"/>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29" name="Straight Arrow Connector 29"/>
                            <wps:cNvCnPr/>
                            <wps:spPr>
                              <a:xfrm>
                                <a:off x="406557" y="2532702"/>
                                <a:ext cx="4283350" cy="23195"/>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30" name="Straight Arrow Connector 30"/>
                            <wps:cNvCnPr/>
                            <wps:spPr>
                              <a:xfrm>
                                <a:off x="1749275" y="2532702"/>
                                <a:ext cx="9439" cy="526587"/>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31" name="Straight Arrow Connector 31"/>
                            <wps:cNvCnPr/>
                            <wps:spPr>
                              <a:xfrm>
                                <a:off x="3337750" y="2540434"/>
                                <a:ext cx="18878" cy="518993"/>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32" name="Freeform: Shape 32"/>
                          <wps:cNvSpPr/>
                          <wps:spPr>
                            <a:xfrm>
                              <a:off x="1365837" y="935194"/>
                              <a:ext cx="2410160" cy="530366"/>
                            </a:xfrm>
                            <a:custGeom>
                              <a:avLst/>
                              <a:gdLst/>
                              <a:ahLst/>
                              <a:cxnLst/>
                              <a:rect l="0" t="0" r="0" b="0"/>
                              <a:pathLst>
                                <a:path w="2410161" h="530367" extrusionOk="0">
                                  <a:moveTo>
                                    <a:pt x="0" y="0"/>
                                  </a:moveTo>
                                  <a:lnTo>
                                    <a:pt x="0" y="530367"/>
                                  </a:lnTo>
                                  <a:lnTo>
                                    <a:pt x="2410161" y="530367"/>
                                  </a:lnTo>
                                  <a:lnTo>
                                    <a:pt x="2410161"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wps:txbx>
                          <wps:bodyPr wrap="square" lIns="88900" tIns="38100" rIns="88900" bIns="38100" anchor="t" anchorCtr="0"/>
                        </wps:wsp>
                      </wpg:grpSp>
                      <wps:wsp>
                        <wps:cNvPr id="33" name="Freeform: Shape 33"/>
                        <wps:cNvSpPr/>
                        <wps:spPr>
                          <a:xfrm>
                            <a:off x="481962" y="1554537"/>
                            <a:ext cx="4164921" cy="383482"/>
                          </a:xfrm>
                          <a:custGeom>
                            <a:avLst/>
                            <a:gdLst/>
                            <a:ahLst/>
                            <a:cxnLst/>
                            <a:rect l="0" t="0" r="0" b="0"/>
                            <a:pathLst>
                              <a:path w="4164922" h="383483" extrusionOk="0">
                                <a:moveTo>
                                  <a:pt x="0" y="0"/>
                                </a:moveTo>
                                <a:lnTo>
                                  <a:pt x="0" y="383483"/>
                                </a:lnTo>
                                <a:lnTo>
                                  <a:pt x="4164922" y="383483"/>
                                </a:lnTo>
                                <a:lnTo>
                                  <a:pt x="4164922"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wps:txbx>
                        <wps:bodyPr wrap="square" lIns="88900" tIns="38100" rIns="88900" bIns="38100" anchor="t" anchorCtr="0"/>
                      </wps:wsp>
                    </wpg:wgp>
                  </a:graphicData>
                </a:graphic>
              </wp:anchor>
            </w:drawing>
          </mc:Choice>
          <mc:Fallback>
            <w:pict>
              <v:group id="Group 22" o:spid="_x0000_s1047" style="position:absolute;margin-left:92pt;margin-top:33.1pt;width:300.35pt;height:179.65pt;z-index:251646464" coordsize="51053,30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">
                <v:group id="Group 24" o:spid="_x0000_s1048" style="position:absolute;width:51053;height:30594" coordsize="51053,3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25" o:spid="_x0000_s1049" style="position:absolute;width:51053;height:30594" coordsize="51053,3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Shape 26" o:spid="_x0000_s1050" style="position:absolute;width:51053;height:30508;visibility:visible;mso-wrap-style:square;v-text-anchor:middle" coordsize="5105400,305086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" adj="-11796480,,5400" path="m2552700,l,3050869r5105400,l2552700,xe" filled="f" strokeweight="2pt">
                      <v:stroke miterlimit="5243f" joinstyle="miter"/>
                      <v:formulas/>
                      <v:path arrowok="t" o:extrusionok="f" o:connecttype="custom" textboxrect="0,0,5105400,3050869"/>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27" o:spid="_x0000_s1051" type="#_x0000_t32" style="position:absolute;left:12102;top:15721;width:265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" filled="t" strokeweight="2pt"/>
                    <v:shape id="Straight Arrow Connector 28" o:spid="_x0000_s1052" type="#_x0000_t32" style="position:absolute;left:8319;top:20757;width:34608;height:8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" filled="t" strokeweight="2pt"/>
                    <v:shape id="Straight Arrow Connector 29" o:spid="_x0000_s1053" type="#_x0000_t32" style="position:absolute;left:4065;top:25327;width:42834;height:2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" filled="t" strokeweight="2pt"/>
                    <v:shape id="Straight Arrow Connector 30" o:spid="_x0000_s1054" type="#_x0000_t32" style="position:absolute;left:17492;top:25327;width:95;height:5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" filled="t" strokeweight="2pt"/>
                    <v:shape id="Straight Arrow Connector 31" o:spid="_x0000_s1055" type="#_x0000_t32" style="position:absolute;left:33377;top:25404;width:189;height:5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" filled="t" strokeweight="2pt"/>
                  </v:group>
                  <v:shape id="Freeform: Shape 32" o:spid="_x0000_s1056" style="position:absolute;left:13658;top:9351;width:24101;height:5304;visibility:visible;mso-wrap-style:square;v-text-anchor:top" coordsize="2410161,53036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" adj="-11796480,,5400" path="m,l,530367r2410161,l2410161,,,xe" filled="f" stroked="f">
                    <v:stroke joinstyle="miter"/>
                    <v:formulas/>
                    <v:path arrowok="t" o:extrusionok="f" o:connecttype="custom" textboxrect="0,0,2410161,530367"/>
                    <v:textbox inset="7pt,3pt,7pt,3pt">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v:textbox>
                  </v:shape>
                </v:group>
                <v:shape id="Freeform: Shape 33" o:spid="_x0000_s1057" style="position:absolute;left:4819;top:15545;width:41649;height:3835;visibility:visible;mso-wrap-style:square;v-text-anchor:top" coordsize="4164922,3834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" adj="-11796480,,5400" path="m,l,383483r4164922,l4164922,,,xe" filled="f" stroked="f">
                  <v:stroke joinstyle="miter"/>
                  <v:formulas/>
                  <v:path arrowok="t" o:extrusionok="f" o:connecttype="custom" textboxrect="0,0,4164922,383483"/>
                  <v:textbox inset="7pt,3pt,7pt,3pt">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v:textbox>
                </v:shape>
                <w10:wrap type="topAndBottom"/>
              </v:group>
            </w:pict>
          </mc:Fallback>
        </mc:AlternateContent>
      </w:r>
    </w:p>
    <w:p w:rsidR="008D61B1" w:rsidRDefault="008D61B1">
      <w:pPr>
        <w:spacing w:after="120"/>
        <w:rPr>
          <w:rFonts w:ascii="Museo Sans 300" w:eastAsia="Museo Slab 700" w:hAnsi="Museo Sans 300" w:cs="Museo Slab 700"/>
        </w:rPr>
      </w:pP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 xml:space="preserve">Why are Troop Representatives situated perfectly to serve as extended </w:t>
      </w:r>
      <w:proofErr w:type="spellStart"/>
      <w:r w:rsidRPr="008D61B1">
        <w:rPr>
          <w:rFonts w:ascii="Museo Sans 300" w:eastAsia="Museo Slab 700" w:hAnsi="Museo Sans 300" w:cs="Museo Slab 700"/>
        </w:rPr>
        <w:t>elangomats</w:t>
      </w:r>
      <w:proofErr w:type="spellEnd"/>
      <w:r w:rsidRPr="008D61B1">
        <w:rPr>
          <w:rFonts w:ascii="Museo Sans 300" w:eastAsia="Museo Slab 700" w:hAnsi="Museo Sans 300" w:cs="Museo Slab 700"/>
        </w:rPr>
        <w:t xml:space="preserve"> for new Ordeal members? </w:t>
      </w:r>
    </w:p>
    <w:p w:rsidR="006F4E65" w:rsidRPr="008D61B1" w:rsidRDefault="005C2F04">
      <w:pPr>
        <w:spacing w:after="120"/>
        <w:rPr>
          <w:rFonts w:ascii="Museo Sans 300" w:eastAsia="Museo Slab 700" w:hAnsi="Museo Sans 300" w:cs="Museo Slab 700"/>
        </w:rPr>
      </w:pPr>
      <w:r w:rsidRPr="008D61B1">
        <w:rPr>
          <w:rFonts w:ascii="Museo Sans 300" w:eastAsia="Museo Slab 700" w:hAnsi="Museo Sans 300" w:cs="Museo Slab 700"/>
        </w:rPr>
        <w:t>Responses might include:</w:t>
      </w:r>
    </w:p>
    <w:p w:rsidR="006F4E65" w:rsidRPr="008D61B1" w:rsidRDefault="005C2F04">
      <w:pPr>
        <w:numPr>
          <w:ilvl w:val="0"/>
          <w:numId w:val="3"/>
        </w:numPr>
        <w:contextualSpacing/>
        <w:rPr>
          <w:rFonts w:ascii="Museo Sans 300" w:hAnsi="Museo Sans 300"/>
        </w:rPr>
      </w:pPr>
      <w:r w:rsidRPr="008D61B1">
        <w:rPr>
          <w:rFonts w:ascii="Museo Sans 300" w:eastAsia="Museo Slab 700" w:hAnsi="Museo Sans 300" w:cs="Museo Slab 700"/>
        </w:rPr>
        <w:t>They know the new members in their troop, and the new members know them (familiarity)</w:t>
      </w:r>
    </w:p>
    <w:p w:rsidR="006F4E65" w:rsidRPr="008D61B1" w:rsidRDefault="005C2F04">
      <w:pPr>
        <w:numPr>
          <w:ilvl w:val="0"/>
          <w:numId w:val="3"/>
        </w:numPr>
        <w:contextualSpacing/>
        <w:rPr>
          <w:rFonts w:ascii="Museo Sans 300" w:hAnsi="Museo Sans 300"/>
        </w:rPr>
      </w:pPr>
      <w:r w:rsidRPr="008D61B1">
        <w:rPr>
          <w:rFonts w:ascii="Museo Sans 300" w:eastAsia="Museo Slab 700" w:hAnsi="Museo Sans 300" w:cs="Museo Slab 700"/>
        </w:rPr>
        <w:t>They are in an “OA” position and are more motivated to promote the OA and troop involvement</w:t>
      </w:r>
    </w:p>
    <w:p w:rsidR="006F4E65" w:rsidRPr="008D61B1" w:rsidRDefault="005C2F04">
      <w:pPr>
        <w:numPr>
          <w:ilvl w:val="0"/>
          <w:numId w:val="3"/>
        </w:numPr>
        <w:contextualSpacing/>
        <w:rPr>
          <w:rFonts w:ascii="Museo Sans 300" w:hAnsi="Museo Sans 300"/>
        </w:rPr>
      </w:pPr>
      <w:r w:rsidRPr="008D61B1">
        <w:rPr>
          <w:rFonts w:ascii="Museo Sans 300" w:eastAsia="Museo Slab 700" w:hAnsi="Museo Sans 300" w:cs="Museo Slab 700"/>
        </w:rPr>
        <w:t xml:space="preserve">As part of their Troop Rep position they will know when events are occurring </w:t>
      </w:r>
    </w:p>
    <w:p w:rsidR="006F4E65" w:rsidRPr="008D61B1" w:rsidRDefault="005C2F04" w:rsidP="008D61B1">
      <w:pPr>
        <w:numPr>
          <w:ilvl w:val="0"/>
          <w:numId w:val="3"/>
        </w:numPr>
        <w:spacing w:after="120"/>
        <w:contextualSpacing/>
        <w:rPr>
          <w:rFonts w:ascii="Museo Slab 700" w:eastAsia="Museo Slab 700" w:hAnsi="Museo Slab 700" w:cs="Museo Slab 700"/>
        </w:rPr>
      </w:pPr>
      <w:r w:rsidRPr="008D61B1">
        <w:rPr>
          <w:rFonts w:ascii="Museo Sans 300" w:eastAsia="Museo Slab 700" w:hAnsi="Museo Sans 300" w:cs="Museo Slab 700"/>
        </w:rPr>
        <w:t>The Troop Rep will know how to model, in-person, the actions and behaviors of an Arrow</w:t>
      </w:r>
      <w:r w:rsidRPr="008D61B1">
        <w:rPr>
          <w:rFonts w:ascii="Museo Sans 300" w:eastAsia="Museo Slab 700" w:hAnsi="Museo Sans 300" w:cs="Museo Slab 700"/>
        </w:rPr>
        <w:t>man</w:t>
      </w:r>
      <w:ins w:id="0" w:author="Larry Newton" w:date="2017-03-01T23:06:00Z">
        <w:r w:rsidRPr="008D61B1">
          <w:rPr>
            <w:rFonts w:ascii="Museo Sans 300" w:eastAsia="Museo Slab 700" w:hAnsi="Museo Sans 300" w:cs="Museo Slab 700"/>
          </w:rPr>
          <w:t>.</w:t>
        </w:r>
      </w:ins>
      <w:r w:rsidRPr="008D61B1">
        <w:rPr>
          <w:rFonts w:ascii="Museo Sans 300" w:eastAsia="Museo Slab 700" w:hAnsi="Museo Sans 300" w:cs="Museo Slab 700"/>
        </w:rPr>
        <w:t xml:space="preserve"> </w:t>
      </w:r>
    </w:p>
    <w:p w:rsidR="008D61B1" w:rsidRPr="008D61B1" w:rsidRDefault="008D61B1" w:rsidP="008D61B1">
      <w:pPr>
        <w:spacing w:after="120"/>
        <w:ind w:left="720"/>
        <w:contextualSpacing/>
        <w:rPr>
          <w:rFonts w:ascii="Museo Slab 700" w:eastAsia="Museo Slab 700" w:hAnsi="Museo Slab 700" w:cs="Museo Slab 7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 xml:space="preserve">Brotherhood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8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next method for membership retention is Brotherhood.</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i/>
        </w:rPr>
        <w:t xml:space="preserve">[Trainer writes “BROTHERHOOD” in third box on pyramid]  </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When we refer to “Brotherhood”, our meaning is two-fold, but each methodology leads to membership retention.  The first meaning is for Ordeal candidates to seal their membership in the Order of the Arrow by receiving their Brotherhood.</w:t>
      </w:r>
    </w:p>
    <w:p w:rsidR="006F4E65" w:rsidRDefault="005C2F04">
      <w:pPr>
        <w:spacing w:after="120"/>
        <w:rPr>
          <w:rFonts w:ascii="Museo Sans 300" w:eastAsia="Museo Sans 300" w:hAnsi="Museo Sans 300" w:cs="Museo Sans 300"/>
          <w:i/>
        </w:rPr>
      </w:pPr>
      <w:r w:rsidRPr="008D61B1">
        <w:rPr>
          <w:rFonts w:ascii="Museo Sans 300" w:eastAsia="Museo Slab 700" w:hAnsi="Museo Sans 300" w:cs="Museo Slab 700"/>
        </w:rPr>
        <w:lastRenderedPageBreak/>
        <w:t xml:space="preserve">Do you remember the </w:t>
      </w:r>
      <w:r w:rsidRPr="008D61B1">
        <w:rPr>
          <w:rFonts w:ascii="Museo Sans 300" w:eastAsia="Museo Slab 700" w:hAnsi="Museo Sans 300" w:cs="Museo Slab 700"/>
        </w:rPr>
        <w:t>duties of the Troop Representative?  One of those duties discusses the Troop Rep assisting new Ordeal member in sealing their membership in the Order by becoming Brotherhood members.  O</w:t>
      </w:r>
      <w:r w:rsidRPr="008D61B1">
        <w:rPr>
          <w:rFonts w:ascii="Museo Sans 300" w:eastAsia="Museo Sans 300" w:hAnsi="Museo Sans 300" w:cs="Museo Sans 300"/>
        </w:rPr>
        <w:t>nce again, the</w:t>
      </w:r>
      <w:r>
        <w:rPr>
          <w:rFonts w:ascii="Museo Sans 300" w:eastAsia="Museo Sans 300" w:hAnsi="Museo Sans 300" w:cs="Museo Sans 300"/>
        </w:rPr>
        <w:t xml:space="preserve"> Troop Rep can play a huge role by helping to guide Ordea</w:t>
      </w:r>
      <w:r>
        <w:rPr>
          <w:rFonts w:ascii="Museo Sans 300" w:eastAsia="Museo Sans 300" w:hAnsi="Museo Sans 300" w:cs="Museo Sans 300"/>
        </w:rPr>
        <w:t xml:space="preserve">l members to sealing their membership, and as an extended </w:t>
      </w:r>
      <w:proofErr w:type="spellStart"/>
      <w:r>
        <w:rPr>
          <w:rFonts w:ascii="Museo Sans 300" w:eastAsia="Museo Sans 300" w:hAnsi="Museo Sans 300" w:cs="Museo Sans 300"/>
        </w:rPr>
        <w:t>elangomat</w:t>
      </w:r>
      <w:proofErr w:type="spellEnd"/>
      <w:r>
        <w:rPr>
          <w:rFonts w:ascii="Museo Sans 300" w:eastAsia="Museo Sans 300" w:hAnsi="Museo Sans 300" w:cs="Museo Sans 300"/>
        </w:rPr>
        <w:t xml:space="preserve">, this is the natural direction of this role.  Do you think sealing your membership in the Order by becoming Brotherhood members would help with membership retention?  Absolutely!  Why?  </w:t>
      </w:r>
      <w:r>
        <w:rPr>
          <w:rFonts w:ascii="Museo Sans 300" w:eastAsia="Museo Sans 300" w:hAnsi="Museo Sans 300" w:cs="Museo Sans 300"/>
          <w:i/>
        </w:rPr>
        <w:t>[R</w:t>
      </w:r>
      <w:r>
        <w:rPr>
          <w:rFonts w:ascii="Museo Sans 300" w:eastAsia="Museo Sans 300" w:hAnsi="Museo Sans 300" w:cs="Museo Sans 300"/>
          <w:i/>
        </w:rPr>
        <w:t>esponses might include:</w:t>
      </w:r>
    </w:p>
    <w:p w:rsidR="006F4E65" w:rsidRDefault="005C2F04">
      <w:pPr>
        <w:numPr>
          <w:ilvl w:val="0"/>
          <w:numId w:val="2"/>
        </w:numPr>
        <w:contextualSpacing/>
        <w:rPr>
          <w:i/>
        </w:rPr>
      </w:pPr>
      <w:r>
        <w:rPr>
          <w:rFonts w:ascii="Museo Sans 300" w:eastAsia="Museo Sans 300" w:hAnsi="Museo Sans 300" w:cs="Museo Sans 300"/>
          <w:i/>
        </w:rPr>
        <w:t>An Arrowman that has received his Brotherhood has learned more about the Order</w:t>
      </w:r>
    </w:p>
    <w:p w:rsidR="006F4E65" w:rsidRDefault="005C2F04">
      <w:pPr>
        <w:numPr>
          <w:ilvl w:val="0"/>
          <w:numId w:val="2"/>
        </w:numPr>
        <w:contextualSpacing/>
        <w:rPr>
          <w:i/>
        </w:rPr>
      </w:pPr>
      <w:r>
        <w:rPr>
          <w:rFonts w:ascii="Museo Sans 300" w:eastAsia="Museo Sans 300" w:hAnsi="Museo Sans 300" w:cs="Museo Sans 300"/>
          <w:i/>
        </w:rPr>
        <w:t>The Order has helped them learn about themselves</w:t>
      </w:r>
    </w:p>
    <w:p w:rsidR="006F4E65" w:rsidRDefault="005C2F04">
      <w:pPr>
        <w:numPr>
          <w:ilvl w:val="0"/>
          <w:numId w:val="2"/>
        </w:numPr>
        <w:contextualSpacing/>
        <w:rPr>
          <w:i/>
        </w:rPr>
      </w:pPr>
      <w:r>
        <w:rPr>
          <w:rFonts w:ascii="Museo Sans 300" w:eastAsia="Museo Sans 300" w:hAnsi="Museo Sans 300" w:cs="Museo Sans 300"/>
          <w:i/>
        </w:rPr>
        <w:t>They are participating in events</w:t>
      </w:r>
    </w:p>
    <w:p w:rsidR="006F4E65" w:rsidRDefault="005C2F04">
      <w:pPr>
        <w:numPr>
          <w:ilvl w:val="0"/>
          <w:numId w:val="2"/>
        </w:numPr>
        <w:spacing w:after="120"/>
        <w:contextualSpacing/>
        <w:rPr>
          <w:i/>
        </w:rPr>
      </w:pPr>
      <w:r>
        <w:rPr>
          <w:rFonts w:ascii="Museo Sans 300" w:eastAsia="Museo Sans 300" w:hAnsi="Museo Sans 300" w:cs="Museo Sans 300"/>
          <w:i/>
        </w:rPr>
        <w:t>They have completed the induction process]</w:t>
      </w:r>
    </w:p>
    <w:p w:rsidR="006F4E65" w:rsidRDefault="006F4E65">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As for the second meaning for “Brotherhood”, we are the “Brotherhood of Cheerful Service.” </w:t>
      </w:r>
      <w:r w:rsidR="008D61B1">
        <w:rPr>
          <w:rFonts w:ascii="Museo Sans 300" w:eastAsia="Museo Sans 300" w:hAnsi="Museo Sans 300" w:cs="Museo Sans 300"/>
        </w:rPr>
        <w:t>Unfortunately,</w:t>
      </w:r>
      <w:r>
        <w:rPr>
          <w:rFonts w:ascii="Museo Sans 300" w:eastAsia="Museo Sans 300" w:hAnsi="Museo Sans 300" w:cs="Museo Sans 300"/>
        </w:rPr>
        <w:t xml:space="preserve"> </w:t>
      </w:r>
      <w:r>
        <w:rPr>
          <w:rFonts w:ascii="Museo Sans 300" w:eastAsia="Museo Sans 300" w:hAnsi="Museo Sans 300" w:cs="Museo Sans 300"/>
        </w:rPr>
        <w:t>sometimes “Brotherhood” is overlooked.  Many lodges tend to focus on mostly service, and while that is important, we cannot forget about the “B</w:t>
      </w:r>
      <w:r>
        <w:rPr>
          <w:rFonts w:ascii="Museo Sans 300" w:eastAsia="Museo Sans 300" w:hAnsi="Museo Sans 300" w:cs="Museo Sans 300"/>
        </w:rPr>
        <w:t xml:space="preserve">rotherhood” and we need to put it at the forefront of all we do.    </w:t>
      </w:r>
    </w:p>
    <w:p w:rsidR="006F4E65" w:rsidRPr="008D61B1" w:rsidRDefault="005C2F04">
      <w:pPr>
        <w:spacing w:after="120"/>
        <w:rPr>
          <w:rFonts w:ascii="Museo Sans 300" w:eastAsia="Museo Slab 700" w:hAnsi="Museo Sans 300" w:cs="Museo Slab 700"/>
          <w:i/>
        </w:rPr>
      </w:pPr>
      <w:r>
        <w:rPr>
          <w:rFonts w:ascii="Museo Sans 300" w:eastAsia="Museo Sans 300" w:hAnsi="Museo Sans 300" w:cs="Museo Sans 300"/>
        </w:rPr>
        <w:t xml:space="preserve">Let me ask all of you, what does Brotherhood mean to you? </w:t>
      </w:r>
      <w:r w:rsidRPr="008D61B1">
        <w:rPr>
          <w:rFonts w:ascii="Museo Sans 300" w:eastAsia="Museo Slab 700" w:hAnsi="Museo Sans 300" w:cs="Museo Slab 700"/>
          <w:i/>
        </w:rPr>
        <w:t>[Responses might include:</w:t>
      </w:r>
    </w:p>
    <w:p w:rsidR="006F4E65" w:rsidRDefault="005C2F04">
      <w:pPr>
        <w:numPr>
          <w:ilvl w:val="0"/>
          <w:numId w:val="4"/>
        </w:numPr>
        <w:contextualSpacing/>
        <w:rPr>
          <w:i/>
        </w:rPr>
      </w:pPr>
      <w:r>
        <w:rPr>
          <w:rFonts w:ascii="Museo Sans 300" w:eastAsia="Museo Sans 300" w:hAnsi="Museo Sans 300" w:cs="Museo Sans 300"/>
          <w:i/>
        </w:rPr>
        <w:t>Fellowship</w:t>
      </w:r>
    </w:p>
    <w:p w:rsidR="006F4E65" w:rsidRDefault="005C2F04">
      <w:pPr>
        <w:numPr>
          <w:ilvl w:val="0"/>
          <w:numId w:val="4"/>
        </w:numPr>
        <w:contextualSpacing/>
        <w:rPr>
          <w:i/>
        </w:rPr>
      </w:pPr>
      <w:r>
        <w:rPr>
          <w:rFonts w:ascii="Museo Sans 300" w:eastAsia="Museo Sans 300" w:hAnsi="Museo Sans 300" w:cs="Museo Sans 300"/>
          <w:i/>
        </w:rPr>
        <w:t>Fun</w:t>
      </w:r>
    </w:p>
    <w:p w:rsidR="006F4E65" w:rsidRDefault="005C2F04">
      <w:pPr>
        <w:numPr>
          <w:ilvl w:val="0"/>
          <w:numId w:val="4"/>
        </w:numPr>
        <w:contextualSpacing/>
        <w:rPr>
          <w:i/>
        </w:rPr>
      </w:pPr>
      <w:r>
        <w:rPr>
          <w:rFonts w:ascii="Museo Sans 300" w:eastAsia="Museo Sans 300" w:hAnsi="Museo Sans 300" w:cs="Museo Sans 300"/>
          <w:i/>
        </w:rPr>
        <w:t>Coming together</w:t>
      </w:r>
    </w:p>
    <w:p w:rsidR="006F4E65" w:rsidRDefault="005C2F04">
      <w:pPr>
        <w:numPr>
          <w:ilvl w:val="0"/>
          <w:numId w:val="4"/>
        </w:numPr>
        <w:contextualSpacing/>
        <w:rPr>
          <w:i/>
        </w:rPr>
      </w:pPr>
      <w:r>
        <w:rPr>
          <w:rFonts w:ascii="Museo Sans 300" w:eastAsia="Museo Sans 300" w:hAnsi="Museo Sans 300" w:cs="Museo Sans 300"/>
          <w:i/>
        </w:rPr>
        <w:t>Reason for coming back</w:t>
      </w:r>
    </w:p>
    <w:p w:rsidR="006F4E65" w:rsidRDefault="005C2F04">
      <w:pPr>
        <w:numPr>
          <w:ilvl w:val="0"/>
          <w:numId w:val="4"/>
        </w:numPr>
        <w:contextualSpacing/>
        <w:rPr>
          <w:i/>
        </w:rPr>
      </w:pPr>
      <w:r>
        <w:rPr>
          <w:rFonts w:ascii="Museo Sans 300" w:eastAsia="Museo Sans 300" w:hAnsi="Museo Sans 300" w:cs="Museo Sans 300"/>
          <w:i/>
        </w:rPr>
        <w:t>Excitement</w:t>
      </w:r>
    </w:p>
    <w:p w:rsidR="006F4E65" w:rsidRDefault="006F4E65">
      <w:pPr>
        <w:ind w:left="720"/>
        <w:rPr>
          <w:rFonts w:ascii="Museo Sans 300" w:eastAsia="Museo Sans 300" w:hAnsi="Museo Sans 300" w:cs="Museo Sans 300"/>
          <w:i/>
        </w:rPr>
      </w:pPr>
    </w:p>
    <w:p w:rsidR="006F4E65" w:rsidRDefault="005C2F04">
      <w:pPr>
        <w:spacing w:after="120"/>
        <w:ind w:firstLine="720"/>
        <w:rPr>
          <w:rFonts w:ascii="Museo Sans 300" w:eastAsia="Museo Sans 300" w:hAnsi="Museo Sans 300" w:cs="Museo Sans 300"/>
          <w:i/>
        </w:rPr>
      </w:pPr>
      <w:r>
        <w:rPr>
          <w:rFonts w:ascii="Museo Sans 300" w:eastAsia="Museo Sans 300" w:hAnsi="Museo Sans 300" w:cs="Museo Sans 300"/>
        </w:rPr>
        <w:t>So</w:t>
      </w:r>
      <w:r>
        <w:rPr>
          <w:rFonts w:ascii="Museo Sans 300" w:eastAsia="Museo Sans 300" w:hAnsi="Museo Sans 300" w:cs="Museo Sans 300"/>
          <w:i/>
        </w:rPr>
        <w:t xml:space="preserve"> </w:t>
      </w:r>
      <w:r>
        <w:rPr>
          <w:rFonts w:ascii="Museo Sans 300" w:eastAsia="Museo Sans 300" w:hAnsi="Museo Sans 300" w:cs="Museo Sans 300"/>
        </w:rPr>
        <w:t>how do we incorporate “Brotherhood</w:t>
      </w:r>
      <w:r>
        <w:rPr>
          <w:rFonts w:ascii="Museo Sans 300" w:eastAsia="Museo Sans 300" w:hAnsi="Museo Sans 300" w:cs="Museo Sans 300"/>
        </w:rPr>
        <w:t xml:space="preserve">” into our program?  We need to look at what our members like to do, and what makes them tick. We must be innovative, and understand how we can add excitement, fun, and interest to our program that appeals to all ages of our membership.  </w:t>
      </w:r>
    </w:p>
    <w:p w:rsidR="006F4E65" w:rsidRDefault="006F4E65">
      <w:pPr>
        <w:spacing w:after="120"/>
        <w:rPr>
          <w:rFonts w:ascii="Museo Sans 300" w:eastAsia="Museo Sans 300" w:hAnsi="Museo Sans 300" w:cs="Museo Sans 300"/>
        </w:rPr>
      </w:pPr>
    </w:p>
    <w:p w:rsidR="006F4E65" w:rsidRDefault="005C2F04">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Bra</w:t>
      </w:r>
      <w:r>
        <w:rPr>
          <w:rFonts w:ascii="Museo Sans 300" w:eastAsia="Museo Sans 300" w:hAnsi="Museo Sans 300" w:cs="Museo Sans 300"/>
        </w:rPr>
        <w:t>instorm and make a quick list of ideas.</w:t>
      </w:r>
    </w:p>
    <w:p w:rsidR="006F4E65" w:rsidRDefault="00CD5469">
      <w:pPr>
        <w:spacing w:after="120"/>
        <w:rPr>
          <w:rFonts w:ascii="Museo Sans 300" w:eastAsia="Museo Sans 300" w:hAnsi="Museo Sans 300" w:cs="Museo Sans 300"/>
        </w:rPr>
      </w:pPr>
      <w:r>
        <w:rPr>
          <w:noProof/>
        </w:rPr>
        <w:lastRenderedPageBreak/>
        <mc:AlternateContent>
          <mc:Choice Requires="wps">
            <w:drawing>
              <wp:anchor distT="0" distB="0" distL="114300" distR="114300" simplePos="0" relativeHeight="251668480" behindDoc="0" locked="0" layoutInCell="1" allowOverlap="1" wp14:anchorId="65676E57" wp14:editId="4C00E68E">
                <wp:simplePos x="0" y="0"/>
                <wp:positionH relativeFrom="column">
                  <wp:posOffset>1987550</wp:posOffset>
                </wp:positionH>
                <wp:positionV relativeFrom="paragraph">
                  <wp:posOffset>736600</wp:posOffset>
                </wp:positionV>
                <wp:extent cx="2178077" cy="1333500"/>
                <wp:effectExtent l="0" t="0" r="0" b="0"/>
                <wp:wrapNone/>
                <wp:docPr id="156" name="Rectangle 156"/>
                <wp:cNvGraphicFramePr/>
                <a:graphic xmlns:a="http://schemas.openxmlformats.org/drawingml/2006/main">
                  <a:graphicData uri="http://schemas.microsoft.com/office/word/2010/wordprocessingShape">
                    <wps:wsp>
                      <wps:cNvSpPr/>
                      <wps:spPr>
                        <a:xfrm>
                          <a:off x="0" y="0"/>
                          <a:ext cx="2178077" cy="1333500"/>
                        </a:xfrm>
                        <a:prstGeom prst="rect">
                          <a:avLst/>
                        </a:prstGeom>
                        <a:noFill/>
                        <a:ln>
                          <a:noFill/>
                        </a:ln>
                      </wps:spPr>
                      <wps:txbx>
                        <w:txbxContent>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Extended Elangomat Program</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p>
                          <w:p w:rsidR="00CD5469" w:rsidRPr="00E9476D" w:rsidRDefault="0016457E" w:rsidP="00CD5469">
                            <w:pPr>
                              <w:jc w:val="center"/>
                              <w:textDirection w:val="btLr"/>
                              <w:rPr>
                                <w:rFonts w:ascii="Museo Sans 300" w:hAnsi="Museo Sans 300"/>
                                <w:sz w:val="22"/>
                                <w:szCs w:val="20"/>
                              </w:rPr>
                            </w:pPr>
                            <w:r w:rsidRPr="00E9476D">
                              <w:rPr>
                                <w:rFonts w:ascii="Museo Sans 300" w:hAnsi="Museo Sans 300"/>
                                <w:sz w:val="22"/>
                                <w:szCs w:val="20"/>
                              </w:rPr>
                              <w:t>BROTHERHOOD</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5676E57" id="Rectangle 156" o:spid="_x0000_s1058" style="position:absolute;margin-left:156.5pt;margin-top:58pt;width:171.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" filled="f" stroked="f">
                <v:textbox inset="2.53958mm,2.53958mm,2.53958mm,2.53958mm">
                  <w:txbxContent>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Unit Leader/Culture</w:t>
                      </w: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Troop Representative</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r w:rsidRPr="00E9476D">
                        <w:rPr>
                          <w:rFonts w:ascii="Museo Sans 300" w:hAnsi="Museo Sans 300"/>
                          <w:sz w:val="22"/>
                          <w:szCs w:val="20"/>
                        </w:rPr>
                        <w:t>Extended Elangomat Program</w:t>
                      </w:r>
                    </w:p>
                    <w:p w:rsidR="00CD5469" w:rsidRPr="00E9476D" w:rsidRDefault="00CD5469" w:rsidP="00CD5469">
                      <w:pPr>
                        <w:jc w:val="center"/>
                        <w:textDirection w:val="btLr"/>
                        <w:rPr>
                          <w:rFonts w:ascii="Museo Sans 300" w:hAnsi="Museo Sans 300"/>
                          <w:sz w:val="22"/>
                          <w:szCs w:val="20"/>
                        </w:rPr>
                      </w:pPr>
                    </w:p>
                    <w:p w:rsidR="00CD5469" w:rsidRPr="00E9476D" w:rsidRDefault="00CD5469" w:rsidP="00CD5469">
                      <w:pPr>
                        <w:jc w:val="center"/>
                        <w:textDirection w:val="btLr"/>
                        <w:rPr>
                          <w:rFonts w:ascii="Museo Sans 300" w:hAnsi="Museo Sans 300"/>
                          <w:sz w:val="22"/>
                          <w:szCs w:val="20"/>
                        </w:rPr>
                      </w:pPr>
                    </w:p>
                    <w:p w:rsidR="00CD5469" w:rsidRPr="00E9476D" w:rsidRDefault="0016457E" w:rsidP="00CD5469">
                      <w:pPr>
                        <w:jc w:val="center"/>
                        <w:textDirection w:val="btLr"/>
                        <w:rPr>
                          <w:rFonts w:ascii="Museo Sans 300" w:hAnsi="Museo Sans 300"/>
                          <w:sz w:val="22"/>
                          <w:szCs w:val="20"/>
                        </w:rPr>
                      </w:pPr>
                      <w:r w:rsidRPr="00E9476D">
                        <w:rPr>
                          <w:rFonts w:ascii="Museo Sans 300" w:hAnsi="Museo Sans 300"/>
                          <w:sz w:val="22"/>
                          <w:szCs w:val="20"/>
                        </w:rPr>
                        <w:t>BROTHERHOOD</w:t>
                      </w:r>
                    </w:p>
                  </w:txbxContent>
                </v:textbox>
              </v:rect>
            </w:pict>
          </mc:Fallback>
        </mc:AlternateContent>
      </w:r>
      <w:r>
        <w:rPr>
          <w:rFonts w:ascii="Museo Sans 300" w:eastAsia="Museo Sans 300" w:hAnsi="Museo Sans 300" w:cs="Museo Sans 300"/>
          <w:noProof/>
        </w:rPr>
        <mc:AlternateContent>
          <mc:Choice Requires="wpg">
            <w:drawing>
              <wp:anchor distT="0" distB="0" distL="114300" distR="114300" simplePos="0" relativeHeight="251648512" behindDoc="0" locked="0" layoutInCell="1" allowOverlap="1">
                <wp:simplePos x="0" y="0"/>
                <wp:positionH relativeFrom="column">
                  <wp:posOffset>977900</wp:posOffset>
                </wp:positionH>
                <wp:positionV relativeFrom="paragraph">
                  <wp:posOffset>19050</wp:posOffset>
                </wp:positionV>
                <wp:extent cx="4176462" cy="2440989"/>
                <wp:effectExtent l="0" t="0" r="14605" b="35560"/>
                <wp:wrapTopAndBottom/>
                <wp:docPr id="35" name="Group 35"/>
                <wp:cNvGraphicFramePr/>
                <a:graphic xmlns:a="http://schemas.openxmlformats.org/drawingml/2006/main">
                  <a:graphicData uri="http://schemas.microsoft.com/office/word/2010/wordprocessingGroup">
                    <wpg:wgp>
                      <wpg:cNvGrpSpPr/>
                      <wpg:grpSpPr>
                        <a:xfrm>
                          <a:off x="0" y="0"/>
                          <a:ext cx="4176462" cy="2440989"/>
                          <a:chOff x="0" y="0"/>
                          <a:chExt cx="5295899" cy="3099433"/>
                        </a:xfrm>
                      </wpg:grpSpPr>
                      <wpg:grpSp>
                        <wpg:cNvPr id="37" name="Group 37"/>
                        <wpg:cNvGrpSpPr/>
                        <wpg:grpSpPr>
                          <a:xfrm>
                            <a:off x="0" y="0"/>
                            <a:ext cx="5295899" cy="3099433"/>
                            <a:chOff x="0" y="0"/>
                            <a:chExt cx="5295899" cy="3099433"/>
                          </a:xfrm>
                        </wpg:grpSpPr>
                        <wpg:grpSp>
                          <wpg:cNvPr id="38" name="Group 38"/>
                          <wpg:cNvGrpSpPr/>
                          <wpg:grpSpPr>
                            <a:xfrm>
                              <a:off x="0" y="0"/>
                              <a:ext cx="5295899" cy="3099433"/>
                              <a:chOff x="0" y="0"/>
                              <a:chExt cx="5295899" cy="3099433"/>
                            </a:xfrm>
                          </wpg:grpSpPr>
                          <wpg:grpSp>
                            <wpg:cNvPr id="39" name="Group 39"/>
                            <wpg:cNvGrpSpPr/>
                            <wpg:grpSpPr>
                              <a:xfrm>
                                <a:off x="0" y="0"/>
                                <a:ext cx="5295899" cy="3099433"/>
                                <a:chOff x="0" y="0"/>
                                <a:chExt cx="5295899" cy="3099433"/>
                              </a:xfrm>
                            </wpg:grpSpPr>
                            <wps:wsp>
                              <wps:cNvPr id="40" name="Freeform: Shape 40"/>
                              <wps:cNvSpPr/>
                              <wps:spPr>
                                <a:xfrm>
                                  <a:off x="0" y="0"/>
                                  <a:ext cx="5295899" cy="3090761"/>
                                </a:xfrm>
                                <a:custGeom>
                                  <a:avLst/>
                                  <a:gdLst/>
                                  <a:ahLst/>
                                  <a:cxnLst/>
                                  <a:rect l="0" t="0" r="0" b="0"/>
                                  <a:pathLst>
                                    <a:path w="5295900" h="3090762" extrusionOk="0">
                                      <a:moveTo>
                                        <a:pt x="2647950" y="0"/>
                                      </a:moveTo>
                                      <a:lnTo>
                                        <a:pt x="0" y="3090762"/>
                                      </a:lnTo>
                                      <a:lnTo>
                                        <a:pt x="5295900" y="3090762"/>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41" name="Straight Arrow Connector 41"/>
                              <wps:cNvCnPr/>
                              <wps:spPr>
                                <a:xfrm>
                                  <a:off x="1255391" y="1592728"/>
                                  <a:ext cx="2755216"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42" name="Straight Arrow Connector 42"/>
                              <wps:cNvCnPr/>
                              <wps:spPr>
                                <a:xfrm rot="10800000">
                                  <a:off x="863037" y="2102842"/>
                                  <a:ext cx="3589930" cy="8391"/>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43" name="Straight Arrow Connector 43"/>
                              <wps:cNvCnPr/>
                              <wps:spPr>
                                <a:xfrm>
                                  <a:off x="421727" y="2565821"/>
                                  <a:ext cx="4443176" cy="23498"/>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44" name="Straight Arrow Connector 44"/>
                              <wps:cNvCnPr/>
                              <wps:spPr>
                                <a:xfrm>
                                  <a:off x="1814548" y="2565821"/>
                                  <a:ext cx="9791" cy="533472"/>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45" name="Straight Arrow Connector 45"/>
                              <wps:cNvCnPr/>
                              <wps:spPr>
                                <a:xfrm>
                                  <a:off x="3462292" y="2573653"/>
                                  <a:ext cx="19582" cy="52578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46" name="Freeform: Shape 46"/>
                            <wps:cNvSpPr/>
                            <wps:spPr>
                              <a:xfrm>
                                <a:off x="1416800" y="947423"/>
                                <a:ext cx="2500092" cy="782841"/>
                              </a:xfrm>
                              <a:custGeom>
                                <a:avLst/>
                                <a:gdLst/>
                                <a:ahLst/>
                                <a:cxnLst/>
                                <a:rect l="0" t="0" r="0" b="0"/>
                                <a:pathLst>
                                  <a:path w="2500093" h="782842" extrusionOk="0">
                                    <a:moveTo>
                                      <a:pt x="0" y="0"/>
                                    </a:moveTo>
                                    <a:lnTo>
                                      <a:pt x="0" y="782842"/>
                                    </a:lnTo>
                                    <a:lnTo>
                                      <a:pt x="2500093" y="782842"/>
                                    </a:lnTo>
                                    <a:lnTo>
                                      <a:pt x="2500093"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 xml:space="preserve">AND </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wps:txbx>
                            <wps:bodyPr wrap="square" lIns="88900" tIns="38100" rIns="88900" bIns="38100" anchor="t" anchorCtr="0"/>
                          </wps:wsp>
                        </wpg:grpSp>
                        <wps:wsp>
                          <wps:cNvPr id="47" name="Freeform: Shape 47"/>
                          <wps:cNvSpPr/>
                          <wps:spPr>
                            <a:xfrm>
                              <a:off x="499945" y="1574584"/>
                              <a:ext cx="4320329" cy="537423"/>
                            </a:xfrm>
                            <a:custGeom>
                              <a:avLst/>
                              <a:gdLst/>
                              <a:ahLst/>
                              <a:cxnLst/>
                              <a:rect l="0" t="0" r="0" b="0"/>
                              <a:pathLst>
                                <a:path w="4320330" h="537424" extrusionOk="0">
                                  <a:moveTo>
                                    <a:pt x="0" y="0"/>
                                  </a:moveTo>
                                  <a:lnTo>
                                    <a:pt x="0" y="537424"/>
                                  </a:lnTo>
                                  <a:lnTo>
                                    <a:pt x="4320330" y="537424"/>
                                  </a:lnTo>
                                  <a:lnTo>
                                    <a:pt x="4320330"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wps:txbx>
                          <wps:bodyPr wrap="square" lIns="88900" tIns="38100" rIns="88900" bIns="38100" anchor="t" anchorCtr="0"/>
                        </wps:wsp>
                      </wpg:grpSp>
                      <wps:wsp>
                        <wps:cNvPr id="48" name="Freeform: Shape 48"/>
                        <wps:cNvSpPr/>
                        <wps:spPr>
                          <a:xfrm>
                            <a:off x="483322" y="2161743"/>
                            <a:ext cx="4320329" cy="332736"/>
                          </a:xfrm>
                          <a:custGeom>
                            <a:avLst/>
                            <a:gdLst/>
                            <a:ahLst/>
                            <a:cxnLst/>
                            <a:rect l="0" t="0" r="0" b="0"/>
                            <a:pathLst>
                              <a:path w="4320330" h="332737" extrusionOk="0">
                                <a:moveTo>
                                  <a:pt x="0" y="0"/>
                                </a:moveTo>
                                <a:lnTo>
                                  <a:pt x="0" y="332737"/>
                                </a:lnTo>
                                <a:lnTo>
                                  <a:pt x="4320330" y="332737"/>
                                </a:lnTo>
                                <a:lnTo>
                                  <a:pt x="4320330"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BROTHERHOOD</w:t>
                              </w:r>
                            </w:p>
                          </w:txbxContent>
                        </wps:txbx>
                        <wps:bodyPr wrap="square" lIns="88900" tIns="38100" rIns="88900" bIns="38100" anchor="t" anchorCtr="0"/>
                      </wps:wsp>
                    </wpg:wgp>
                  </a:graphicData>
                </a:graphic>
              </wp:anchor>
            </w:drawing>
          </mc:Choice>
          <mc:Fallback>
            <w:pict>
              <v:group id="Group 35" o:spid="_x0000_s1059" style="position:absolute;margin-left:77pt;margin-top:1.5pt;width:328.85pt;height:192.2pt;z-index:251648512" coordsize="52958,3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">
                <v:group id="Group 37" o:spid="_x0000_s1060" style="position:absolute;width:52958;height:30994" coordsize="52958,30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61" style="position:absolute;width:52958;height:30994" coordsize="52958,30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39" o:spid="_x0000_s1062" style="position:absolute;width:52958;height:30994" coordsize="52958,30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Shape 40" o:spid="_x0000_s1063" style="position:absolute;width:52958;height:30907;visibility:visible;mso-wrap-style:square;v-text-anchor:middle" coordsize="5295900,309076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" adj="-11796480,,5400" path="m2647950,l,3090762r5295900,l2647950,xe" filled="f" strokeweight="2pt">
                        <v:stroke miterlimit="5243f" joinstyle="miter"/>
                        <v:formulas/>
                        <v:path arrowok="t" o:extrusionok="f" o:connecttype="custom" textboxrect="0,0,5295900,3090762"/>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41" o:spid="_x0000_s1064" type="#_x0000_t32" style="position:absolute;left:12553;top:15927;width:27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" filled="t" strokeweight="2pt"/>
                      <v:shape id="Straight Arrow Connector 42" o:spid="_x0000_s1065" type="#_x0000_t32" style="position:absolute;left:8630;top:21028;width:35899;height:84;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" filled="t" strokeweight="2pt"/>
                      <v:shape id="Straight Arrow Connector 43" o:spid="_x0000_s1066" type="#_x0000_t32" style="position:absolute;left:4217;top:25658;width:44432;height:2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" filled="t" strokeweight="2pt"/>
                      <v:shape id="Straight Arrow Connector 44" o:spid="_x0000_s1067" type="#_x0000_t32" style="position:absolute;left:18145;top:25658;width:98;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" filled="t" strokeweight="2pt"/>
                      <v:shape id="Straight Arrow Connector 45" o:spid="_x0000_s1068" type="#_x0000_t32" style="position:absolute;left:34622;top:25736;width:196;height:52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" filled="t" strokeweight="2pt"/>
                    </v:group>
                    <v:shape id="Freeform: Shape 46" o:spid="_x0000_s1069" style="position:absolute;left:14168;top:9474;width:25000;height:7828;visibility:visible;mso-wrap-style:square;v-text-anchor:top" coordsize="2500093,7828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" adj="-11796480,,5400" path="m,l,782842r2500093,l2500093,,,xe" filled="f" stroked="f">
                      <v:stroke joinstyle="miter"/>
                      <v:formulas/>
                      <v:path arrowok="t" o:extrusionok="f" o:connecttype="custom" textboxrect="0,0,2500093,782842"/>
                      <v:textbox inset="7pt,3pt,7pt,3pt">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 xml:space="preserve">AND </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v:textbox>
                    </v:shape>
                  </v:group>
                  <v:shape id="Freeform: Shape 47" o:spid="_x0000_s1070" style="position:absolute;left:4999;top:15745;width:43203;height:5375;visibility:visible;mso-wrap-style:square;v-text-anchor:top" coordsize="4320330,5374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" adj="-11796480,,5400" path="m,l,537424r4320330,l4320330,,,xe" filled="f" stroked="f">
                    <v:stroke joinstyle="miter"/>
                    <v:formulas/>
                    <v:path arrowok="t" o:extrusionok="f" o:connecttype="custom" textboxrect="0,0,4320330,537424"/>
                    <v:textbox inset="7pt,3pt,7pt,3pt">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v:textbox>
                  </v:shape>
                </v:group>
                <v:shape id="Freeform: Shape 48" o:spid="_x0000_s1071" style="position:absolute;left:4833;top:21617;width:43203;height:3327;visibility:visible;mso-wrap-style:square;v-text-anchor:top" coordsize="4320330,3327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" adj="-11796480,,5400" path="m,l,332737r4320330,l4320330,,,xe" filled="f" stroked="f">
                  <v:stroke joinstyle="miter"/>
                  <v:formulas/>
                  <v:path arrowok="t" o:extrusionok="f" o:connecttype="custom" textboxrect="0,0,4320330,332737"/>
                  <v:textbox inset="7pt,3pt,7pt,3pt">
                    <w:txbxContent>
                      <w:p w:rsidR="006F4E65" w:rsidRDefault="005C2F04">
                        <w:pPr>
                          <w:jc w:val="center"/>
                          <w:textDirection w:val="btLr"/>
                        </w:pPr>
                        <w:r>
                          <w:rPr>
                            <w:rFonts w:ascii="Museo Sans 300" w:eastAsia="Museo Sans 300" w:hAnsi="Museo Sans 300" w:cs="Museo Sans 300"/>
                            <w:sz w:val="20"/>
                          </w:rPr>
                          <w:t>BROTHERHOOD</w:t>
                        </w:r>
                      </w:p>
                    </w:txbxContent>
                  </v:textbox>
                </v:shape>
                <w10:wrap type="topAndBottom"/>
              </v:group>
            </w:pict>
          </mc:Fallback>
        </mc:AlternateConten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From an event </w:t>
      </w:r>
      <w:r w:rsidR="00E9476D">
        <w:rPr>
          <w:rFonts w:ascii="Museo Sans 300" w:eastAsia="Museo Sans 300" w:hAnsi="Museo Sans 300" w:cs="Museo Sans 300"/>
        </w:rPr>
        <w:t>standpoint,</w:t>
      </w:r>
      <w:r>
        <w:rPr>
          <w:rFonts w:ascii="Museo Sans 300" w:eastAsia="Museo Sans 300" w:hAnsi="Museo Sans 300" w:cs="Museo Sans 300"/>
        </w:rPr>
        <w:t xml:space="preserve"> some ideas include:</w:t>
      </w:r>
    </w:p>
    <w:p w:rsidR="006F4E65" w:rsidRDefault="005C2F04">
      <w:pPr>
        <w:numPr>
          <w:ilvl w:val="0"/>
          <w:numId w:val="5"/>
        </w:numPr>
        <w:contextualSpacing/>
      </w:pPr>
      <w:r>
        <w:rPr>
          <w:rFonts w:ascii="Museo Sans 300" w:eastAsia="Museo Sans 300" w:hAnsi="Museo Sans 300" w:cs="Museo Sans 300"/>
        </w:rPr>
        <w:t>Dedicated fellowship event/Rendezvous</w:t>
      </w:r>
    </w:p>
    <w:p w:rsidR="006F4E65" w:rsidRDefault="005C2F04">
      <w:pPr>
        <w:numPr>
          <w:ilvl w:val="0"/>
          <w:numId w:val="5"/>
        </w:numPr>
        <w:contextualSpacing/>
      </w:pPr>
      <w:r>
        <w:rPr>
          <w:rFonts w:ascii="Museo Sans 300" w:eastAsia="Museo Sans 300" w:hAnsi="Museo Sans 300" w:cs="Museo Sans 300"/>
        </w:rPr>
        <w:t>Incorporate “fun” time into service events</w:t>
      </w:r>
    </w:p>
    <w:p w:rsidR="006F4E65" w:rsidRDefault="005C2F04">
      <w:pPr>
        <w:numPr>
          <w:ilvl w:val="0"/>
          <w:numId w:val="5"/>
        </w:numPr>
        <w:contextualSpacing/>
      </w:pPr>
      <w:r>
        <w:rPr>
          <w:rFonts w:ascii="Museo Sans 300" w:eastAsia="Museo Sans 300" w:hAnsi="Museo Sans 300" w:cs="Museo Sans 300"/>
        </w:rPr>
        <w:t>Video game tournament</w:t>
      </w:r>
    </w:p>
    <w:p w:rsidR="006F4E65" w:rsidRDefault="005C2F04">
      <w:pPr>
        <w:numPr>
          <w:ilvl w:val="0"/>
          <w:numId w:val="5"/>
        </w:numPr>
        <w:contextualSpacing/>
      </w:pPr>
      <w:r>
        <w:rPr>
          <w:rFonts w:ascii="Museo Sans 300" w:eastAsia="Museo Sans 300" w:hAnsi="Museo Sans 300" w:cs="Museo Sans 300"/>
        </w:rPr>
        <w:t>COPE activities</w:t>
      </w:r>
    </w:p>
    <w:p w:rsidR="006F4E65" w:rsidRDefault="005C2F04">
      <w:pPr>
        <w:numPr>
          <w:ilvl w:val="0"/>
          <w:numId w:val="5"/>
        </w:numPr>
        <w:contextualSpacing/>
      </w:pPr>
      <w:r>
        <w:rPr>
          <w:rFonts w:ascii="Museo Sans 300" w:eastAsia="Museo Sans 300" w:hAnsi="Museo Sans 300" w:cs="Museo Sans 300"/>
        </w:rPr>
        <w:t>Shooting sports</w:t>
      </w:r>
    </w:p>
    <w:p w:rsidR="006F4E65" w:rsidRDefault="005C2F04">
      <w:pPr>
        <w:numPr>
          <w:ilvl w:val="0"/>
          <w:numId w:val="5"/>
        </w:numPr>
        <w:contextualSpacing/>
      </w:pPr>
      <w:r>
        <w:rPr>
          <w:rFonts w:ascii="Museo Sans 300" w:eastAsia="Museo Sans 300" w:hAnsi="Museo Sans 300" w:cs="Museo Sans 300"/>
        </w:rPr>
        <w:t>Ultimate Frisbee</w:t>
      </w:r>
    </w:p>
    <w:p w:rsidR="006F4E65" w:rsidRDefault="005C2F04">
      <w:pPr>
        <w:numPr>
          <w:ilvl w:val="0"/>
          <w:numId w:val="5"/>
        </w:numPr>
        <w:contextualSpacing/>
      </w:pPr>
      <w:r>
        <w:rPr>
          <w:rFonts w:ascii="Museo Sans 300" w:eastAsia="Museo Sans 300" w:hAnsi="Museo Sans 300" w:cs="Museo Sans 300"/>
        </w:rPr>
        <w:t>Frisbee golf</w:t>
      </w:r>
    </w:p>
    <w:p w:rsidR="006F4E65" w:rsidRDefault="005C2F04">
      <w:pPr>
        <w:numPr>
          <w:ilvl w:val="0"/>
          <w:numId w:val="5"/>
        </w:numPr>
        <w:contextualSpacing/>
      </w:pPr>
      <w:r>
        <w:rPr>
          <w:rFonts w:ascii="Museo Sans 300" w:eastAsia="Museo Sans 300" w:hAnsi="Museo Sans 300" w:cs="Museo Sans 300"/>
        </w:rPr>
        <w:t>Ice cream social</w:t>
      </w:r>
    </w:p>
    <w:p w:rsidR="006F4E65" w:rsidRDefault="005C2F04">
      <w:pPr>
        <w:numPr>
          <w:ilvl w:val="0"/>
          <w:numId w:val="5"/>
        </w:numPr>
        <w:spacing w:after="120"/>
        <w:contextualSpacing/>
      </w:pPr>
      <w:r>
        <w:rPr>
          <w:rFonts w:ascii="Museo Sans 300" w:eastAsia="Museo Sans 300" w:hAnsi="Museo Sans 300" w:cs="Museo Sans 300"/>
        </w:rPr>
        <w:t>Lock in</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These lists are only limited by your imagination…but remember, include something for everyone!</w:t>
      </w:r>
    </w:p>
    <w:p w:rsidR="006F4E65" w:rsidRDefault="006F4E65">
      <w:pPr>
        <w:spacing w:after="120"/>
        <w:ind w:left="7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Traditions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7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next method for membership retention is TRADITIONS.</w:t>
      </w:r>
    </w:p>
    <w:p w:rsidR="006F4E65" w:rsidRDefault="005C2F04">
      <w:pPr>
        <w:spacing w:after="120"/>
        <w:rPr>
          <w:rFonts w:ascii="Museo Sans 300" w:eastAsia="Museo Sans 300" w:hAnsi="Museo Sans 300" w:cs="Museo Sans 300"/>
          <w:i/>
        </w:rPr>
      </w:pPr>
      <w:r>
        <w:rPr>
          <w:rFonts w:ascii="Museo Sans 300" w:eastAsia="Museo Sans 300" w:hAnsi="Museo Sans 300" w:cs="Museo Sans 300"/>
          <w:i/>
        </w:rPr>
        <w:t xml:space="preserve">[Trainer writes “TRADITIONS” in fourth box on pyramid]  </w:t>
      </w: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p>
    <w:p w:rsidR="0016457E" w:rsidRDefault="0016457E">
      <w:pPr>
        <w:spacing w:after="120"/>
        <w:rPr>
          <w:rFonts w:ascii="Museo Sans 300" w:eastAsia="Museo Sans 300" w:hAnsi="Museo Sans 300" w:cs="Museo Sans 300"/>
        </w:rPr>
      </w:pPr>
      <w:r>
        <w:rPr>
          <w:noProof/>
        </w:rPr>
        <w:lastRenderedPageBreak/>
        <mc:AlternateContent>
          <mc:Choice Requires="wps">
            <w:drawing>
              <wp:anchor distT="0" distB="0" distL="114300" distR="114300" simplePos="0" relativeHeight="251670528" behindDoc="0" locked="0" layoutInCell="1" allowOverlap="1" wp14:anchorId="2910A633" wp14:editId="7EC4A985">
                <wp:simplePos x="0" y="0"/>
                <wp:positionH relativeFrom="column">
                  <wp:posOffset>825500</wp:posOffset>
                </wp:positionH>
                <wp:positionV relativeFrom="paragraph">
                  <wp:posOffset>952499</wp:posOffset>
                </wp:positionV>
                <wp:extent cx="4522168" cy="2219795"/>
                <wp:effectExtent l="0" t="0" r="0" b="0"/>
                <wp:wrapNone/>
                <wp:docPr id="159" name="Rectangle 159"/>
                <wp:cNvGraphicFramePr/>
                <a:graphic xmlns:a="http://schemas.openxmlformats.org/drawingml/2006/main">
                  <a:graphicData uri="http://schemas.microsoft.com/office/word/2010/wordprocessingShape">
                    <wps:wsp>
                      <wps:cNvSpPr/>
                      <wps:spPr>
                        <a:xfrm>
                          <a:off x="0" y="0"/>
                          <a:ext cx="4522168" cy="2219795"/>
                        </a:xfrm>
                        <a:prstGeom prst="rect">
                          <a:avLst/>
                        </a:prstGeom>
                        <a:noFill/>
                        <a:ln>
                          <a:noFill/>
                        </a:ln>
                      </wps:spPr>
                      <wps:txbx>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2910A633" id="Rectangle 159" o:spid="_x0000_s1072" style="position:absolute;margin-left:65pt;margin-top:75pt;width:356.1pt;height:17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" filled="f" stroked="f">
                <v:textbox inset="2.53958mm,2.53958mm,2.53958mm,2.53958mm">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p>
                  </w:txbxContent>
                </v:textbox>
              </v:rect>
            </w:pict>
          </mc:Fallback>
        </mc:AlternateContent>
      </w:r>
      <w:r>
        <w:rPr>
          <w:rFonts w:ascii="Museo Sans 300" w:eastAsia="Museo Sans 300" w:hAnsi="Museo Sans 300" w:cs="Museo Sans 300"/>
          <w:noProof/>
        </w:rPr>
        <mc:AlternateContent>
          <mc:Choice Requires="wpg">
            <w:drawing>
              <wp:anchor distT="0" distB="0" distL="114300" distR="114300" simplePos="0" relativeHeight="251660288" behindDoc="0" locked="0" layoutInCell="1" allowOverlap="1">
                <wp:simplePos x="0" y="0"/>
                <wp:positionH relativeFrom="column">
                  <wp:posOffset>368300</wp:posOffset>
                </wp:positionH>
                <wp:positionV relativeFrom="paragraph">
                  <wp:posOffset>171450</wp:posOffset>
                </wp:positionV>
                <wp:extent cx="5434330" cy="3009265"/>
                <wp:effectExtent l="0" t="0" r="13970" b="38735"/>
                <wp:wrapTopAndBottom/>
                <wp:docPr id="50" name="Group 50"/>
                <wp:cNvGraphicFramePr/>
                <a:graphic xmlns:a="http://schemas.openxmlformats.org/drawingml/2006/main">
                  <a:graphicData uri="http://schemas.microsoft.com/office/word/2010/wordprocessingGroup">
                    <wpg:wgp>
                      <wpg:cNvGrpSpPr/>
                      <wpg:grpSpPr>
                        <a:xfrm>
                          <a:off x="0" y="0"/>
                          <a:ext cx="5434330" cy="3009265"/>
                          <a:chOff x="0" y="0"/>
                          <a:chExt cx="5438774" cy="3009899"/>
                        </a:xfrm>
                      </wpg:grpSpPr>
                      <wpg:grpSp>
                        <wpg:cNvPr id="52" name="Group 52"/>
                        <wpg:cNvGrpSpPr/>
                        <wpg:grpSpPr>
                          <a:xfrm>
                            <a:off x="0" y="0"/>
                            <a:ext cx="5438774" cy="3009899"/>
                            <a:chOff x="0" y="0"/>
                            <a:chExt cx="5438774" cy="3009899"/>
                          </a:xfrm>
                        </wpg:grpSpPr>
                        <wpg:grpSp>
                          <wpg:cNvPr id="53" name="Group 53"/>
                          <wpg:cNvGrpSpPr/>
                          <wpg:grpSpPr>
                            <a:xfrm>
                              <a:off x="0" y="0"/>
                              <a:ext cx="5438774" cy="3009899"/>
                              <a:chOff x="0" y="0"/>
                              <a:chExt cx="5438774" cy="3009899"/>
                            </a:xfrm>
                          </wpg:grpSpPr>
                          <wpg:grpSp>
                            <wpg:cNvPr id="54" name="Group 54"/>
                            <wpg:cNvGrpSpPr/>
                            <wpg:grpSpPr>
                              <a:xfrm>
                                <a:off x="0" y="0"/>
                                <a:ext cx="5438774" cy="3009899"/>
                                <a:chOff x="0" y="0"/>
                                <a:chExt cx="5438774" cy="3009899"/>
                              </a:xfrm>
                            </wpg:grpSpPr>
                            <wpg:grpSp>
                              <wpg:cNvPr id="55" name="Group 55"/>
                              <wpg:cNvGrpSpPr/>
                              <wpg:grpSpPr>
                                <a:xfrm>
                                  <a:off x="0" y="0"/>
                                  <a:ext cx="5438774" cy="3009899"/>
                                  <a:chOff x="0" y="0"/>
                                  <a:chExt cx="5438774" cy="3009899"/>
                                </a:xfrm>
                              </wpg:grpSpPr>
                              <wps:wsp>
                                <wps:cNvPr id="56" name="Freeform: Shape 56"/>
                                <wps:cNvSpPr/>
                                <wps:spPr>
                                  <a:xfrm>
                                    <a:off x="0" y="0"/>
                                    <a:ext cx="5438774" cy="3001477"/>
                                  </a:xfrm>
                                  <a:custGeom>
                                    <a:avLst/>
                                    <a:gdLst/>
                                    <a:ahLst/>
                                    <a:cxnLst/>
                                    <a:rect l="0" t="0" r="0" b="0"/>
                                    <a:pathLst>
                                      <a:path w="5438775" h="3001478" extrusionOk="0">
                                        <a:moveTo>
                                          <a:pt x="2719387" y="0"/>
                                        </a:moveTo>
                                        <a:lnTo>
                                          <a:pt x="0" y="3001478"/>
                                        </a:lnTo>
                                        <a:lnTo>
                                          <a:pt x="5438775" y="3001478"/>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57" name="Straight Arrow Connector 57"/>
                                <wps:cNvCnPr/>
                                <wps:spPr>
                                  <a:xfrm>
                                    <a:off x="1289259" y="1546717"/>
                                    <a:ext cx="2829549"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58" name="Straight Arrow Connector 58"/>
                                <wps:cNvCnPr/>
                                <wps:spPr>
                                  <a:xfrm rot="10800000">
                                    <a:off x="886320" y="2042097"/>
                                    <a:ext cx="3686781" cy="8149"/>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59" name="Straight Arrow Connector 59"/>
                                <wps:cNvCnPr/>
                                <wps:spPr>
                                  <a:xfrm>
                                    <a:off x="433104" y="2491700"/>
                                    <a:ext cx="4563046" cy="22818"/>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60" name="Straight Arrow Connector 60"/>
                                <wps:cNvCnPr/>
                                <wps:spPr>
                                  <a:xfrm>
                                    <a:off x="1863500" y="2491700"/>
                                    <a:ext cx="10055" cy="518062"/>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61" name="Straight Arrow Connector 61"/>
                                <wps:cNvCnPr/>
                                <wps:spPr>
                                  <a:xfrm>
                                    <a:off x="3555700" y="2499307"/>
                                    <a:ext cx="20111" cy="510592"/>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62" name="Freeform: Shape 62"/>
                              <wps:cNvSpPr/>
                              <wps:spPr>
                                <a:xfrm>
                                  <a:off x="1455024" y="919782"/>
                                  <a:ext cx="2567540" cy="760091"/>
                                </a:xfrm>
                                <a:custGeom>
                                  <a:avLst/>
                                  <a:gdLst/>
                                  <a:ahLst/>
                                  <a:cxnLst/>
                                  <a:rect l="0" t="0" r="0" b="0"/>
                                  <a:pathLst>
                                    <a:path w="2567541" h="760092" extrusionOk="0">
                                      <a:moveTo>
                                        <a:pt x="0" y="0"/>
                                      </a:moveTo>
                                      <a:lnTo>
                                        <a:pt x="0" y="760092"/>
                                      </a:lnTo>
                                      <a:lnTo>
                                        <a:pt x="2567541" y="760092"/>
                                      </a:lnTo>
                                      <a:lnTo>
                                        <a:pt x="2567541"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wps:txbx>
                              <wps:bodyPr wrap="square" lIns="88900" tIns="38100" rIns="88900" bIns="38100" anchor="t" anchorCtr="0"/>
                            </wps:wsp>
                          </wpg:grpSp>
                          <wps:wsp>
                            <wps:cNvPr id="63" name="Freeform: Shape 63"/>
                            <wps:cNvSpPr/>
                            <wps:spPr>
                              <a:xfrm>
                                <a:off x="513433" y="1528419"/>
                                <a:ext cx="4436884" cy="383532"/>
                              </a:xfrm>
                              <a:custGeom>
                                <a:avLst/>
                                <a:gdLst/>
                                <a:ahLst/>
                                <a:cxnLst/>
                                <a:rect l="0" t="0" r="0" b="0"/>
                                <a:pathLst>
                                  <a:path w="4436885" h="383533" extrusionOk="0">
                                    <a:moveTo>
                                      <a:pt x="0" y="0"/>
                                    </a:moveTo>
                                    <a:lnTo>
                                      <a:pt x="0" y="383533"/>
                                    </a:lnTo>
                                    <a:lnTo>
                                      <a:pt x="4436885" y="383533"/>
                                    </a:lnTo>
                                    <a:lnTo>
                                      <a:pt x="4436885"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wps:txbx>
                            <wps:bodyPr wrap="square" lIns="88900" tIns="38100" rIns="88900" bIns="38100" anchor="t" anchorCtr="0"/>
                          </wps:wsp>
                        </wpg:grpSp>
                        <wps:wsp>
                          <wps:cNvPr id="64" name="Freeform: Shape 64"/>
                          <wps:cNvSpPr/>
                          <wps:spPr>
                            <a:xfrm>
                              <a:off x="496360" y="2099297"/>
                              <a:ext cx="4436884" cy="237547"/>
                            </a:xfrm>
                            <a:custGeom>
                              <a:avLst/>
                              <a:gdLst/>
                              <a:ahLst/>
                              <a:cxnLst/>
                              <a:rect l="0" t="0" r="0" b="0"/>
                              <a:pathLst>
                                <a:path w="4436885" h="237548" extrusionOk="0">
                                  <a:moveTo>
                                    <a:pt x="0" y="0"/>
                                  </a:moveTo>
                                  <a:lnTo>
                                    <a:pt x="0" y="237548"/>
                                  </a:lnTo>
                                  <a:lnTo>
                                    <a:pt x="4436885" y="237548"/>
                                  </a:lnTo>
                                  <a:lnTo>
                                    <a:pt x="4436885"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BROTHERHOOD</w:t>
                                </w:r>
                              </w:p>
                            </w:txbxContent>
                          </wps:txbx>
                          <wps:bodyPr wrap="square" lIns="88900" tIns="38100" rIns="88900" bIns="38100" anchor="t" anchorCtr="0"/>
                        </wps:wsp>
                      </wpg:grpSp>
                      <wps:wsp>
                        <wps:cNvPr id="65" name="Freeform: Shape 65"/>
                        <wps:cNvSpPr/>
                        <wps:spPr>
                          <a:xfrm>
                            <a:off x="239717" y="2604144"/>
                            <a:ext cx="4436771" cy="237493"/>
                          </a:xfrm>
                          <a:custGeom>
                            <a:avLst/>
                            <a:gdLst/>
                            <a:ahLst/>
                            <a:cxnLst/>
                            <a:rect l="0" t="0" r="0" b="0"/>
                            <a:pathLst>
                              <a:path w="4436772" h="237494" extrusionOk="0">
                                <a:moveTo>
                                  <a:pt x="0" y="0"/>
                                </a:moveTo>
                                <a:lnTo>
                                  <a:pt x="0" y="237494"/>
                                </a:lnTo>
                                <a:lnTo>
                                  <a:pt x="4436772" y="237494"/>
                                </a:lnTo>
                                <a:lnTo>
                                  <a:pt x="4436772" y="0"/>
                                </a:lnTo>
                                <a:close/>
                              </a:path>
                            </a:pathLst>
                          </a:custGeom>
                          <a:noFill/>
                          <a:ln>
                            <a:noFill/>
                          </a:ln>
                        </wps:spPr>
                        <wps:txbx>
                          <w:txbxContent>
                            <w:p w:rsidR="006F4E65" w:rsidRDefault="005C2F04">
                              <w:pPr>
                                <w:textDirection w:val="btLr"/>
                              </w:pPr>
                              <w:r>
                                <w:rPr>
                                  <w:rFonts w:ascii="Museo Sans 300" w:eastAsia="Museo Sans 300" w:hAnsi="Museo Sans 300" w:cs="Museo Sans 300"/>
                                  <w:sz w:val="20"/>
                                </w:rPr>
                                <w:t>TRADITIONS</w:t>
                              </w:r>
                            </w:p>
                          </w:txbxContent>
                        </wps:txbx>
                        <wps:bodyPr wrap="square" lIns="88900" tIns="38100" rIns="88900" bIns="38100" anchor="t" anchorCtr="0"/>
                      </wps:wsp>
                    </wpg:wgp>
                  </a:graphicData>
                </a:graphic>
                <wp14:sizeRelH relativeFrom="margin">
                  <wp14:pctWidth>0</wp14:pctWidth>
                </wp14:sizeRelH>
                <wp14:sizeRelV relativeFrom="margin">
                  <wp14:pctHeight>0</wp14:pctHeight>
                </wp14:sizeRelV>
              </wp:anchor>
            </w:drawing>
          </mc:Choice>
          <mc:Fallback>
            <w:pict>
              <v:group id="Group 50" o:spid="_x0000_s1073" style="position:absolute;margin-left:29pt;margin-top:13.5pt;width:427.9pt;height:236.95pt;z-index:251660288;mso-width-relative:margin;mso-height-relative:margin" coordsize="54387,30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">
                <v:group id="Group 52" o:spid="_x0000_s1074" style="position:absolute;width:54387;height:30098" coordsize="54387,3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oup 53" o:spid="_x0000_s1075" style="position:absolute;width:54387;height:30098" coordsize="54387,3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54" o:spid="_x0000_s1076" style="position:absolute;width:54387;height:30098" coordsize="54387,3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oup 55" o:spid="_x0000_s1077" style="position:absolute;width:54387;height:30098" coordsize="54387,3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Shape 56" o:spid="_x0000_s1078" style="position:absolute;width:54387;height:30014;visibility:visible;mso-wrap-style:square;v-text-anchor:middle" coordsize="5438775,30014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" adj="-11796480,,5400" path="m2719387,l,3001478r5438775,l2719387,xe" filled="f" strokeweight="2pt">
                          <v:stroke miterlimit="5243f" joinstyle="miter"/>
                          <v:formulas/>
                          <v:path arrowok="t" o:extrusionok="f" o:connecttype="custom" textboxrect="0,0,5438775,3001478"/>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57" o:spid="_x0000_s1079" type="#_x0000_t32" style="position:absolute;left:12892;top:15467;width:282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" filled="t" strokeweight="2pt"/>
                        <v:shape id="Straight Arrow Connector 58" o:spid="_x0000_s1080" type="#_x0000_t32" style="position:absolute;left:8863;top:20420;width:36868;height:8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" filled="t" strokeweight="2pt"/>
                        <v:shape id="Straight Arrow Connector 59" o:spid="_x0000_s1081" type="#_x0000_t32" style="position:absolute;left:4331;top:24917;width:45630;height:2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" filled="t" strokeweight="2pt"/>
                        <v:shape id="Straight Arrow Connector 60" o:spid="_x0000_s1082" type="#_x0000_t32" style="position:absolute;left:18635;top:24917;width:100;height:5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" filled="t" strokeweight="2pt"/>
                        <v:shape id="Straight Arrow Connector 61" o:spid="_x0000_s1083" type="#_x0000_t32" style="position:absolute;left:35557;top:24993;width:201;height:51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" filled="t" strokeweight="2pt"/>
                      </v:group>
                      <v:shape id="Freeform: Shape 62" o:spid="_x0000_s1084" style="position:absolute;left:14550;top:9197;width:25675;height:7601;visibility:visible;mso-wrap-style:square;v-text-anchor:top" coordsize="2567541,7600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" adj="-11796480,,5400" path="m,l,760092r2567541,l2567541,,,xe" filled="f" stroked="f">
                        <v:stroke joinstyle="miter"/>
                        <v:formulas/>
                        <v:path arrowok="t" o:extrusionok="f" o:connecttype="custom" textboxrect="0,0,2567541,760092"/>
                        <v:textbox inset="7pt,3pt,7pt,3pt">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v:textbox>
                      </v:shape>
                    </v:group>
                    <v:shape id="Freeform: Shape 63" o:spid="_x0000_s1085" style="position:absolute;left:5134;top:15284;width:44369;height:3835;visibility:visible;mso-wrap-style:square;v-text-anchor:top" coordsize="4436885,3835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" adj="-11796480,,5400" path="m,l,383533r4436885,l4436885,,,xe" filled="f" stroked="f">
                      <v:stroke joinstyle="miter"/>
                      <v:formulas/>
                      <v:path arrowok="t" o:extrusionok="f" o:connecttype="custom" textboxrect="0,0,4436885,383533"/>
                      <v:textbox inset="7pt,3pt,7pt,3pt">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v:textbox>
                    </v:shape>
                  </v:group>
                  <v:shape id="Freeform: Shape 64" o:spid="_x0000_s1086" style="position:absolute;left:4963;top:20992;width:44369;height:2376;visibility:visible;mso-wrap-style:square;v-text-anchor:top" coordsize="4436885,2375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" adj="-11796480,,5400" path="m,l,237548r4436885,l4436885,,,xe" filled="f" stroked="f">
                    <v:stroke joinstyle="miter"/>
                    <v:formulas/>
                    <v:path arrowok="t" o:extrusionok="f" o:connecttype="custom" textboxrect="0,0,4436885,237548"/>
                    <v:textbox inset="7pt,3pt,7pt,3pt">
                      <w:txbxContent>
                        <w:p w:rsidR="006F4E65" w:rsidRDefault="005C2F04">
                          <w:pPr>
                            <w:jc w:val="center"/>
                            <w:textDirection w:val="btLr"/>
                          </w:pPr>
                          <w:r>
                            <w:rPr>
                              <w:rFonts w:ascii="Museo Sans 300" w:eastAsia="Museo Sans 300" w:hAnsi="Museo Sans 300" w:cs="Museo Sans 300"/>
                              <w:sz w:val="20"/>
                            </w:rPr>
                            <w:t>BROTHERHOOD</w:t>
                          </w:r>
                        </w:p>
                      </w:txbxContent>
                    </v:textbox>
                  </v:shape>
                </v:group>
                <v:shape id="Freeform: Shape 65" o:spid="_x0000_s1087" style="position:absolute;left:2397;top:26041;width:44367;height:2375;visibility:visible;mso-wrap-style:square;v-text-anchor:top" coordsize="4436772,237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" adj="-11796480,,5400" path="m,l,237494r4436772,l4436772,,,xe" filled="f" stroked="f">
                  <v:stroke joinstyle="miter"/>
                  <v:formulas/>
                  <v:path arrowok="t" o:extrusionok="f" o:connecttype="custom" textboxrect="0,0,4436772,237494"/>
                  <v:textbox inset="7pt,3pt,7pt,3pt">
                    <w:txbxContent>
                      <w:p w:rsidR="006F4E65" w:rsidRDefault="005C2F04">
                        <w:pPr>
                          <w:textDirection w:val="btLr"/>
                        </w:pPr>
                        <w:r>
                          <w:rPr>
                            <w:rFonts w:ascii="Museo Sans 300" w:eastAsia="Museo Sans 300" w:hAnsi="Museo Sans 300" w:cs="Museo Sans 300"/>
                            <w:sz w:val="20"/>
                          </w:rPr>
                          <w:t>TRADITIONS</w:t>
                        </w:r>
                      </w:p>
                    </w:txbxContent>
                  </v:textbox>
                </v:shape>
                <w10:wrap type="topAndBottom"/>
              </v:group>
            </w:pict>
          </mc:Fallback>
        </mc:AlternateContent>
      </w:r>
    </w:p>
    <w:p w:rsidR="0016457E" w:rsidRDefault="0016457E">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Many lodges across the country have developed traditions that help boost their local lodge program. Traditions can be the glue of the program structure and the item that keeps the older youth members coming back. When older youth members become accusto</w:t>
      </w:r>
      <w:r>
        <w:rPr>
          <w:rFonts w:ascii="Museo Sans 300" w:eastAsia="Museo Sans 300" w:hAnsi="Museo Sans 300" w:cs="Museo Sans 300"/>
        </w:rPr>
        <w:t xml:space="preserve">med to a specific activity or event they enjoy, they will use that activity or event as their rationale for continuing their participation in the OA program. For lodge leadership, this provides a valuable means of retaining their experienced youth.    </w:t>
      </w:r>
    </w:p>
    <w:p w:rsidR="006F4E65" w:rsidRDefault="005C2F04">
      <w:pPr>
        <w:spacing w:after="120"/>
        <w:rPr>
          <w:rFonts w:ascii="Museo Sans 300" w:eastAsia="Museo Sans 300" w:hAnsi="Museo Sans 300" w:cs="Museo Sans 300"/>
          <w:i/>
        </w:rPr>
      </w:pPr>
      <w:r>
        <w:rPr>
          <w:rFonts w:ascii="Museo Sans 300" w:eastAsia="Museo Sans 300" w:hAnsi="Museo Sans 300" w:cs="Museo Sans 300"/>
          <w:i/>
        </w:rPr>
        <w:t>[As</w:t>
      </w:r>
      <w:r>
        <w:rPr>
          <w:rFonts w:ascii="Museo Sans 300" w:eastAsia="Museo Sans 300" w:hAnsi="Museo Sans 300" w:cs="Museo Sans 300"/>
          <w:i/>
        </w:rPr>
        <w:t xml:space="preserve">k the group to share different types of lodge traditions and give specific examples. Not all types and examples need to be focused around membership retention. Write all types and examples on a flip chart, but keep them simple]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Examples:  </w:t>
      </w:r>
    </w:p>
    <w:p w:rsidR="006F4E65" w:rsidRDefault="005C2F04">
      <w:pPr>
        <w:rPr>
          <w:rFonts w:ascii="Museo Sans 300" w:eastAsia="Museo Sans 300" w:hAnsi="Museo Sans 300" w:cs="Museo Sans 300"/>
        </w:rPr>
      </w:pPr>
      <w:r>
        <w:rPr>
          <w:rFonts w:ascii="Museo Sans 300" w:eastAsia="Museo Sans 300" w:hAnsi="Museo Sans 300" w:cs="Museo Sans 300"/>
        </w:rPr>
        <w:t>Induction (</w:t>
      </w:r>
      <w:proofErr w:type="gramStart"/>
      <w:r>
        <w:rPr>
          <w:rFonts w:ascii="Museo Sans 300" w:eastAsia="Museo Sans 300" w:hAnsi="Museo Sans 300" w:cs="Museo Sans 300"/>
        </w:rPr>
        <w:t>Ord</w:t>
      </w:r>
      <w:r>
        <w:rPr>
          <w:rFonts w:ascii="Museo Sans 300" w:eastAsia="Museo Sans 300" w:hAnsi="Museo Sans 300" w:cs="Museo Sans 300"/>
        </w:rPr>
        <w:t xml:space="preserve">eal)   </w:t>
      </w:r>
      <w:proofErr w:type="gramEnd"/>
      <w:r>
        <w:rPr>
          <w:rFonts w:ascii="Museo Sans 300" w:eastAsia="Museo Sans 300" w:hAnsi="Museo Sans 300" w:cs="Museo Sans 300"/>
        </w:rPr>
        <w:t xml:space="preserve">Candidates wear carved arrows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 </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 xml:space="preserve">Have a banquet to honor new members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Fellowship   </w:t>
      </w:r>
      <w:r>
        <w:rPr>
          <w:rFonts w:ascii="Museo Sans 300" w:eastAsia="Museo Sans 300" w:hAnsi="Museo Sans 300" w:cs="Museo Sans 300"/>
        </w:rPr>
        <w:tab/>
      </w:r>
      <w:r>
        <w:rPr>
          <w:rFonts w:ascii="Museo Sans 300" w:eastAsia="Museo Sans 300" w:hAnsi="Museo Sans 300" w:cs="Museo Sans 300"/>
        </w:rPr>
        <w:tab/>
        <w:t xml:space="preserve">Have a high adventure oriented trip once a year.   </w:t>
      </w:r>
    </w:p>
    <w:p w:rsidR="006F4E65" w:rsidRDefault="005C2F04">
      <w:pPr>
        <w:ind w:left="1440" w:firstLine="720"/>
        <w:rPr>
          <w:rFonts w:ascii="Museo Sans 300" w:eastAsia="Museo Sans 300" w:hAnsi="Museo Sans 300" w:cs="Museo Sans 300"/>
        </w:rPr>
      </w:pPr>
      <w:r>
        <w:rPr>
          <w:rFonts w:ascii="Museo Sans 300" w:eastAsia="Museo Sans 300" w:hAnsi="Museo Sans 300" w:cs="Museo Sans 300"/>
        </w:rPr>
        <w:t xml:space="preserve">Conduct a unique or challenging activity at Lodge functions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Service   </w:t>
      </w:r>
      <w:r>
        <w:rPr>
          <w:rFonts w:ascii="Museo Sans 300" w:eastAsia="Museo Sans 300" w:hAnsi="Museo Sans 300" w:cs="Museo Sans 300"/>
        </w:rPr>
        <w:tab/>
      </w:r>
      <w:r>
        <w:rPr>
          <w:rFonts w:ascii="Museo Sans 300" w:eastAsia="Museo Sans 300" w:hAnsi="Museo Sans 300" w:cs="Museo Sans 300"/>
        </w:rPr>
        <w:tab/>
        <w:t>Lodge hosts a fishing rodeo for lo</w:t>
      </w:r>
      <w:r>
        <w:rPr>
          <w:rFonts w:ascii="Museo Sans 300" w:eastAsia="Museo Sans 300" w:hAnsi="Museo Sans 300" w:cs="Museo Sans 300"/>
        </w:rPr>
        <w:t xml:space="preserve">cal organization for the disabled   </w:t>
      </w:r>
    </w:p>
    <w:p w:rsidR="006F4E65" w:rsidRDefault="005C2F04">
      <w:pPr>
        <w:ind w:left="1440" w:firstLine="720"/>
        <w:rPr>
          <w:rFonts w:ascii="Museo Sans 300" w:eastAsia="Museo Sans 300" w:hAnsi="Museo Sans 300" w:cs="Museo Sans 300"/>
        </w:rPr>
      </w:pPr>
      <w:r>
        <w:rPr>
          <w:rFonts w:ascii="Museo Sans 300" w:eastAsia="Museo Sans 300" w:hAnsi="Museo Sans 300" w:cs="Museo Sans 300"/>
        </w:rPr>
        <w:t xml:space="preserve">Sponsor a day of service to the community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Recognition   </w:t>
      </w:r>
      <w:r>
        <w:rPr>
          <w:rFonts w:ascii="Museo Sans 300" w:eastAsia="Museo Sans 300" w:hAnsi="Museo Sans 300" w:cs="Museo Sans 300"/>
        </w:rPr>
        <w:tab/>
        <w:t xml:space="preserve">Lodge presents past officers/adviser with a special token  </w:t>
      </w:r>
    </w:p>
    <w:p w:rsidR="006F4E65" w:rsidRDefault="005C2F04">
      <w:pPr>
        <w:rPr>
          <w:rFonts w:ascii="Museo Sans 300" w:eastAsia="Museo Sans 300" w:hAnsi="Museo Sans 300" w:cs="Museo Sans 300"/>
        </w:rPr>
      </w:pPr>
      <w:r>
        <w:rPr>
          <w:rFonts w:ascii="Museo Sans 300" w:eastAsia="Museo Sans 300" w:hAnsi="Museo Sans 300" w:cs="Museo Sans 300"/>
        </w:rPr>
        <w:t xml:space="preserve"> </w:t>
      </w: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Beads that recognize positions, service and participation</w:t>
      </w:r>
    </w:p>
    <w:p w:rsidR="006F4E65" w:rsidRDefault="005C2F04">
      <w:pPr>
        <w:rPr>
          <w:rFonts w:ascii="Museo Sans 300" w:eastAsia="Museo Sans 300" w:hAnsi="Museo Sans 300" w:cs="Museo Sans 300"/>
        </w:rPr>
      </w:pPr>
      <w:r>
        <w:rPr>
          <w:rFonts w:ascii="Museo Sans 300" w:eastAsia="Museo Sans 300" w:hAnsi="Museo Sans 300" w:cs="Museo Sans 300"/>
        </w:rPr>
        <w:tab/>
      </w:r>
      <w:r>
        <w:rPr>
          <w:rFonts w:ascii="Museo Sans 300" w:eastAsia="Museo Sans 300" w:hAnsi="Museo Sans 300" w:cs="Museo Sans 300"/>
        </w:rPr>
        <w:tab/>
      </w:r>
      <w:r>
        <w:rPr>
          <w:rFonts w:ascii="Museo Sans 300" w:eastAsia="Museo Sans 300" w:hAnsi="Museo Sans 300" w:cs="Museo Sans 300"/>
        </w:rPr>
        <w:tab/>
        <w:t>Vigil blankets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Traditions for local lodges are good and some are usually unique to that lodge’s location.  Some traditions popular in certain locales will not be popular in others. Lodge leadership should exercise caution when attempting to develop traditions. No traditi</w:t>
      </w:r>
      <w:r>
        <w:rPr>
          <w:rFonts w:ascii="Museo Sans 300" w:eastAsia="Museo Sans 300" w:hAnsi="Museo Sans 300" w:cs="Museo Sans 300"/>
        </w:rPr>
        <w:t xml:space="preserve">ons </w:t>
      </w:r>
      <w:r>
        <w:rPr>
          <w:rFonts w:ascii="Museo Sans 300" w:eastAsia="Museo Sans 300" w:hAnsi="Museo Sans 300" w:cs="Museo Sans 300"/>
        </w:rPr>
        <w:lastRenderedPageBreak/>
        <w:t>should be established violating OA or BSA National policies.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Remember it is important to develop “traditions with a purpose.” Traditions should be focused on accomplishing a specific aim of the lodge like membership retention, and not simply continued </w:t>
      </w:r>
      <w:r>
        <w:rPr>
          <w:rFonts w:ascii="Museo Sans 300" w:eastAsia="Museo Sans 300" w:hAnsi="Museo Sans 300" w:cs="Museo Sans 300"/>
        </w:rPr>
        <w:t xml:space="preserve">because they have “always been done”. </w:t>
      </w:r>
    </w:p>
    <w:p w:rsidR="006F4E65" w:rsidRDefault="005C2F04">
      <w:pPr>
        <w:spacing w:after="120"/>
        <w:rPr>
          <w:rFonts w:ascii="Museo Sans 300" w:eastAsia="Museo Sans 300" w:hAnsi="Museo Sans 300" w:cs="Museo Sans 300"/>
        </w:rPr>
      </w:pPr>
      <w:proofErr w:type="gramStart"/>
      <w:r>
        <w:rPr>
          <w:rFonts w:ascii="Museo Sans 300" w:eastAsia="Museo Sans 300" w:hAnsi="Museo Sans 300" w:cs="Museo Sans 300"/>
        </w:rPr>
        <w:t>In order for</w:t>
      </w:r>
      <w:proofErr w:type="gramEnd"/>
      <w:r>
        <w:rPr>
          <w:rFonts w:ascii="Museo Sans 300" w:eastAsia="Museo Sans 300" w:hAnsi="Museo Sans 300" w:cs="Museo Sans 300"/>
        </w:rPr>
        <w:t xml:space="preserve"> something to become a tradition, the lodge must have repetition of the activity or event over a period of years. Since lodge leadership will often change greatly from one year to another, it is best if lo</w:t>
      </w:r>
      <w:r>
        <w:rPr>
          <w:rFonts w:ascii="Museo Sans 300" w:eastAsia="Museo Sans 300" w:hAnsi="Museo Sans 300" w:cs="Museo Sans 300"/>
        </w:rPr>
        <w:t xml:space="preserve">dges have details on their traditions written down. People will often forget details of traditions and over time the tradition you started with may change to something completely different. Therefore, it is always best to put it down in writing. Make sure </w:t>
      </w:r>
      <w:r>
        <w:rPr>
          <w:rFonts w:ascii="Museo Sans 300" w:eastAsia="Museo Sans 300" w:hAnsi="Museo Sans 300" w:cs="Museo Sans 300"/>
        </w:rPr>
        <w:t xml:space="preserve">to include specifics including exact name, details on what occurs, any rules/guidelines, history of the tradition, purpose, and instructions on how to modify the tradition.   </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 Once a lodge tradition has been established try not to make heavy modifications</w:t>
      </w:r>
      <w:r>
        <w:rPr>
          <w:rFonts w:ascii="Museo Sans 300" w:eastAsia="Museo Sans 300" w:hAnsi="Museo Sans 300" w:cs="Museo Sans 300"/>
        </w:rPr>
        <w:t xml:space="preserve"> to it. It may be necessary to make changes to keep the tradition up-to-date with the current OA and BSA standards. However, traditions are not something to be changed with every new lodge chief and adviser.    </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For traditions to be successful, they must be continued. It is imperative that the new </w:t>
      </w:r>
      <w:r w:rsidR="00E9476D">
        <w:rPr>
          <w:rFonts w:ascii="Museo Sans 300" w:eastAsia="Museo Sans 300" w:hAnsi="Museo Sans 300" w:cs="Museo Sans 300"/>
        </w:rPr>
        <w:t>A</w:t>
      </w:r>
      <w:r>
        <w:rPr>
          <w:rFonts w:ascii="Museo Sans 300" w:eastAsia="Museo Sans 300" w:hAnsi="Museo Sans 300" w:cs="Museo Sans 300"/>
        </w:rPr>
        <w:t>rrowmen in each lodge be briefed on their lodge’s traditions. When new members understand the unique traditions their lodge has, the new members are much more likely to</w:t>
      </w:r>
      <w:r>
        <w:rPr>
          <w:rFonts w:ascii="Museo Sans 300" w:eastAsia="Museo Sans 300" w:hAnsi="Museo Sans 300" w:cs="Museo Sans 300"/>
        </w:rPr>
        <w:t xml:space="preserve"> embrace the traditions and help to carry them on. This cycle will insure the traditions of your lodge are observed and preserved.</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 xml:space="preserve">While positive traditions can be a valuable methodology for improving membership retention, remember to evaluate to existing </w:t>
      </w:r>
      <w:r>
        <w:rPr>
          <w:rFonts w:ascii="Museo Sans 300" w:eastAsia="Museo Sans 300" w:hAnsi="Museo Sans 300" w:cs="Museo Sans 300"/>
        </w:rPr>
        <w:t xml:space="preserve">traditions to determine if they are </w:t>
      </w:r>
      <w:r>
        <w:rPr>
          <w:rFonts w:ascii="Museo Sans 300" w:eastAsia="Museo Sans 300" w:hAnsi="Museo Sans 300" w:cs="Museo Sans 300"/>
          <w:u w:val="single"/>
        </w:rPr>
        <w:t>negatively</w:t>
      </w:r>
      <w:r>
        <w:rPr>
          <w:rFonts w:ascii="Museo Sans 300" w:eastAsia="Museo Sans 300" w:hAnsi="Museo Sans 300" w:cs="Museo Sans 300"/>
        </w:rPr>
        <w:t xml:space="preserve"> affecting membership retention.  Traditions can be a </w:t>
      </w:r>
      <w:r w:rsidR="00E9476D">
        <w:rPr>
          <w:rFonts w:ascii="Museo Sans 300" w:eastAsia="Museo Sans 300" w:hAnsi="Museo Sans 300" w:cs="Museo Sans 300"/>
        </w:rPr>
        <w:t>double-edged</w:t>
      </w:r>
      <w:r>
        <w:rPr>
          <w:rFonts w:ascii="Museo Sans 300" w:eastAsia="Museo Sans 300" w:hAnsi="Museo Sans 300" w:cs="Museo Sans 300"/>
        </w:rPr>
        <w:t xml:space="preserve"> sword.</w:t>
      </w: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Spirit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4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next method for membership retention is SPIRIT.</w:t>
      </w:r>
    </w:p>
    <w:p w:rsidR="006F4E65" w:rsidRDefault="005C2F04">
      <w:pPr>
        <w:spacing w:after="120"/>
        <w:rPr>
          <w:rFonts w:ascii="Museo Sans 300" w:eastAsia="Museo Sans 300" w:hAnsi="Museo Sans 300" w:cs="Museo Sans 300"/>
          <w:i/>
        </w:rPr>
      </w:pPr>
      <w:r>
        <w:rPr>
          <w:rFonts w:ascii="Museo Sans 300" w:eastAsia="Museo Sans 300" w:hAnsi="Museo Sans 300" w:cs="Museo Sans 300"/>
          <w:i/>
        </w:rPr>
        <w:t>[Trainer writes “SPIRIT” in fifth box on pyramid]</w:t>
      </w:r>
    </w:p>
    <w:p w:rsidR="006F4E65" w:rsidRDefault="0016457E">
      <w:pPr>
        <w:spacing w:after="120"/>
        <w:rPr>
          <w:rFonts w:ascii="Museo Sans 300" w:eastAsia="Museo Sans 300" w:hAnsi="Museo Sans 300" w:cs="Museo Sans 300"/>
        </w:rPr>
      </w:pPr>
      <w:r>
        <w:rPr>
          <w:noProof/>
        </w:rPr>
        <w:lastRenderedPageBreak/>
        <mc:AlternateContent>
          <mc:Choice Requires="wps">
            <w:drawing>
              <wp:anchor distT="0" distB="0" distL="114300" distR="114300" simplePos="0" relativeHeight="251666944" behindDoc="0" locked="0" layoutInCell="1" allowOverlap="1" wp14:anchorId="10A92E87" wp14:editId="456AA199">
                <wp:simplePos x="0" y="0"/>
                <wp:positionH relativeFrom="column">
                  <wp:posOffset>1143001</wp:posOffset>
                </wp:positionH>
                <wp:positionV relativeFrom="paragraph">
                  <wp:posOffset>1073150</wp:posOffset>
                </wp:positionV>
                <wp:extent cx="4006850" cy="2219795"/>
                <wp:effectExtent l="0" t="0" r="0" b="0"/>
                <wp:wrapNone/>
                <wp:docPr id="160" name="Rectangle 160"/>
                <wp:cNvGraphicFramePr/>
                <a:graphic xmlns:a="http://schemas.openxmlformats.org/drawingml/2006/main">
                  <a:graphicData uri="http://schemas.microsoft.com/office/word/2010/wordprocessingShape">
                    <wps:wsp>
                      <wps:cNvSpPr/>
                      <wps:spPr>
                        <a:xfrm>
                          <a:off x="0" y="0"/>
                          <a:ext cx="4006850" cy="2219795"/>
                        </a:xfrm>
                        <a:prstGeom prst="rect">
                          <a:avLst/>
                        </a:prstGeom>
                        <a:noFill/>
                        <a:ln>
                          <a:noFill/>
                        </a:ln>
                      </wps:spPr>
                      <wps:txbx>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r w:rsidRPr="00E9476D">
                              <w:rPr>
                                <w:rFonts w:ascii="Museo Sans 300" w:hAnsi="Museo Sans 300"/>
                                <w:szCs w:val="20"/>
                              </w:rPr>
                              <w:tab/>
                            </w:r>
                            <w:r w:rsidRPr="00E9476D">
                              <w:rPr>
                                <w:rFonts w:ascii="Museo Sans 300" w:hAnsi="Museo Sans 300"/>
                                <w:szCs w:val="20"/>
                              </w:rPr>
                              <w:tab/>
                              <w:t xml:space="preserve">         SPIRIT</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10A92E87" id="Rectangle 160" o:spid="_x0000_s1088" style="position:absolute;margin-left:90pt;margin-top:84.5pt;width:315.5pt;height:174.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" filled="f" stroked="f">
                <v:textbox inset="2.53958mm,2.53958mm,2.53958mm,2.53958mm">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r w:rsidRPr="00E9476D">
                        <w:rPr>
                          <w:rFonts w:ascii="Museo Sans 300" w:hAnsi="Museo Sans 300"/>
                          <w:szCs w:val="20"/>
                        </w:rPr>
                        <w:tab/>
                      </w:r>
                      <w:r w:rsidRPr="00E9476D">
                        <w:rPr>
                          <w:rFonts w:ascii="Museo Sans 300" w:hAnsi="Museo Sans 300"/>
                          <w:szCs w:val="20"/>
                        </w:rPr>
                        <w:tab/>
                        <w:t xml:space="preserve">         SPIRIT</w:t>
                      </w:r>
                    </w:p>
                  </w:txbxContent>
                </v:textbox>
              </v:rect>
            </w:pict>
          </mc:Fallback>
        </mc:AlternateContent>
      </w:r>
      <w:r>
        <w:rPr>
          <w:rFonts w:ascii="Museo Sans 300" w:eastAsia="Museo Sans 300" w:hAnsi="Museo Sans 300" w:cs="Museo Sans 300"/>
          <w:noProof/>
        </w:rPr>
        <mc:AlternateContent>
          <mc:Choice Requires="wpg">
            <w:drawing>
              <wp:anchor distT="0" distB="0" distL="114300" distR="114300" simplePos="0" relativeHeight="251661824" behindDoc="0" locked="0" layoutInCell="1" allowOverlap="1">
                <wp:simplePos x="0" y="0"/>
                <wp:positionH relativeFrom="column">
                  <wp:posOffset>723900</wp:posOffset>
                </wp:positionH>
                <wp:positionV relativeFrom="paragraph">
                  <wp:posOffset>241300</wp:posOffset>
                </wp:positionV>
                <wp:extent cx="4838699" cy="3136337"/>
                <wp:effectExtent l="0" t="0" r="19685" b="26035"/>
                <wp:wrapTopAndBottom/>
                <wp:docPr id="67" name="Group 67"/>
                <wp:cNvGraphicFramePr/>
                <a:graphic xmlns:a="http://schemas.openxmlformats.org/drawingml/2006/main">
                  <a:graphicData uri="http://schemas.microsoft.com/office/word/2010/wordprocessingGroup">
                    <wpg:wgp>
                      <wpg:cNvGrpSpPr/>
                      <wpg:grpSpPr>
                        <a:xfrm>
                          <a:off x="0" y="0"/>
                          <a:ext cx="4838699" cy="3136337"/>
                          <a:chOff x="0" y="0"/>
                          <a:chExt cx="4838699" cy="3147059"/>
                        </a:xfrm>
                      </wpg:grpSpPr>
                      <wpg:grpSp>
                        <wpg:cNvPr id="69" name="Group 69"/>
                        <wpg:cNvGrpSpPr/>
                        <wpg:grpSpPr>
                          <a:xfrm>
                            <a:off x="0" y="0"/>
                            <a:ext cx="4838699" cy="3147059"/>
                            <a:chOff x="0" y="0"/>
                            <a:chExt cx="4838699" cy="3147059"/>
                          </a:xfrm>
                        </wpg:grpSpPr>
                        <wpg:grpSp>
                          <wpg:cNvPr id="70" name="Group 70"/>
                          <wpg:cNvGrpSpPr/>
                          <wpg:grpSpPr>
                            <a:xfrm>
                              <a:off x="0" y="0"/>
                              <a:ext cx="4838699" cy="3147059"/>
                              <a:chOff x="0" y="0"/>
                              <a:chExt cx="4838699" cy="3147059"/>
                            </a:xfrm>
                          </wpg:grpSpPr>
                          <wpg:grpSp>
                            <wpg:cNvPr id="71" name="Group 71"/>
                            <wpg:cNvGrpSpPr/>
                            <wpg:grpSpPr>
                              <a:xfrm>
                                <a:off x="0" y="0"/>
                                <a:ext cx="4838699" cy="3147059"/>
                                <a:chOff x="0" y="0"/>
                                <a:chExt cx="4838699" cy="3147059"/>
                              </a:xfrm>
                            </wpg:grpSpPr>
                            <wpg:grpSp>
                              <wpg:cNvPr id="72" name="Group 72"/>
                              <wpg:cNvGrpSpPr/>
                              <wpg:grpSpPr>
                                <a:xfrm>
                                  <a:off x="0" y="0"/>
                                  <a:ext cx="4838699" cy="3147059"/>
                                  <a:chOff x="0" y="0"/>
                                  <a:chExt cx="4838699" cy="3147059"/>
                                </a:xfrm>
                              </wpg:grpSpPr>
                              <wpg:grpSp>
                                <wpg:cNvPr id="73" name="Group 73"/>
                                <wpg:cNvGrpSpPr/>
                                <wpg:grpSpPr>
                                  <a:xfrm>
                                    <a:off x="0" y="0"/>
                                    <a:ext cx="4838699" cy="3147059"/>
                                    <a:chOff x="0" y="0"/>
                                    <a:chExt cx="4838699" cy="3147059"/>
                                  </a:xfrm>
                                </wpg:grpSpPr>
                                <wps:wsp>
                                  <wps:cNvPr id="74" name="Freeform: Shape 74"/>
                                  <wps:cNvSpPr/>
                                  <wps:spPr>
                                    <a:xfrm>
                                      <a:off x="0" y="0"/>
                                      <a:ext cx="4838699" cy="3138253"/>
                                    </a:xfrm>
                                    <a:custGeom>
                                      <a:avLst/>
                                      <a:gdLst/>
                                      <a:ahLst/>
                                      <a:cxnLst/>
                                      <a:rect l="0" t="0" r="0" b="0"/>
                                      <a:pathLst>
                                        <a:path w="4838700" h="3138254" extrusionOk="0">
                                          <a:moveTo>
                                            <a:pt x="2419350" y="0"/>
                                          </a:moveTo>
                                          <a:lnTo>
                                            <a:pt x="0" y="3138254"/>
                                          </a:lnTo>
                                          <a:lnTo>
                                            <a:pt x="4838700" y="3138254"/>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75" name="Straight Arrow Connector 75"/>
                                  <wps:cNvCnPr/>
                                  <wps:spPr>
                                    <a:xfrm>
                                      <a:off x="1147012" y="1617200"/>
                                      <a:ext cx="2517357"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76" name="Straight Arrow Connector 76"/>
                                  <wps:cNvCnPr/>
                                  <wps:spPr>
                                    <a:xfrm rot="10800000">
                                      <a:off x="788531" y="2135154"/>
                                      <a:ext cx="3280007" cy="8521"/>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77" name="Straight Arrow Connector 77"/>
                                  <wps:cNvCnPr/>
                                  <wps:spPr>
                                    <a:xfrm>
                                      <a:off x="385318" y="2605247"/>
                                      <a:ext cx="4059594" cy="23859"/>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78" name="Straight Arrow Connector 78"/>
                                  <wps:cNvCnPr/>
                                  <wps:spPr>
                                    <a:xfrm>
                                      <a:off x="1657896" y="2605247"/>
                                      <a:ext cx="8945" cy="54167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79" name="Straight Arrow Connector 79"/>
                                  <wps:cNvCnPr/>
                                  <wps:spPr>
                                    <a:xfrm>
                                      <a:off x="3163390" y="2613200"/>
                                      <a:ext cx="17891" cy="533859"/>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80" name="Freeform: Shape 80"/>
                                <wps:cNvSpPr/>
                                <wps:spPr>
                                  <a:xfrm>
                                    <a:off x="1294807" y="961412"/>
                                    <a:ext cx="2284096" cy="675547"/>
                                  </a:xfrm>
                                  <a:custGeom>
                                    <a:avLst/>
                                    <a:gdLst/>
                                    <a:ahLst/>
                                    <a:cxnLst/>
                                    <a:rect l="0" t="0" r="0" b="0"/>
                                    <a:pathLst>
                                      <a:path w="2284097" h="675548" extrusionOk="0">
                                        <a:moveTo>
                                          <a:pt x="0" y="0"/>
                                        </a:moveTo>
                                        <a:lnTo>
                                          <a:pt x="0" y="675548"/>
                                        </a:lnTo>
                                        <a:lnTo>
                                          <a:pt x="2284097" y="675548"/>
                                        </a:lnTo>
                                        <a:lnTo>
                                          <a:pt x="2284097"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UNIT LEADER/CULTURE</w:t>
                                      </w:r>
                                    </w:p>
                                    <w:p w:rsidR="006F4E65" w:rsidRDefault="005C2F04">
                                      <w:pPr>
                                        <w:jc w:val="center"/>
                                        <w:textDirection w:val="btLr"/>
                                      </w:pPr>
                                      <w:r>
                                        <w:rPr>
                                          <w:rFonts w:ascii="Museo Sans 300" w:eastAsia="Museo Sans 300" w:hAnsi="Museo Sans 300" w:cs="Museo Sans 300"/>
                                          <w:sz w:val="20"/>
                                        </w:rPr>
                                        <w:t>AND</w:t>
                                      </w:r>
                                    </w:p>
                                    <w:p w:rsidR="006F4E65" w:rsidRDefault="005C2F04">
                                      <w:pPr>
                                        <w:jc w:val="center"/>
                                        <w:textDirection w:val="btLr"/>
                                      </w:pPr>
                                      <w:r>
                                        <w:rPr>
                                          <w:rFonts w:ascii="Museo Sans 300" w:eastAsia="Museo Sans 300" w:hAnsi="Museo Sans 300" w:cs="Museo Sans 300"/>
                                          <w:sz w:val="20"/>
                                        </w:rPr>
                                        <w:t>TROOP</w:t>
                                      </w:r>
                                    </w:p>
                                    <w:p w:rsidR="006F4E65" w:rsidRDefault="005C2F04">
                                      <w:pPr>
                                        <w:jc w:val="center"/>
                                        <w:textDirection w:val="btLr"/>
                                      </w:pPr>
                                      <w:r>
                                        <w:rPr>
                                          <w:rFonts w:ascii="Museo Sans 300" w:eastAsia="Museo Sans 300" w:hAnsi="Museo Sans 300" w:cs="Museo Sans 300"/>
                                          <w:sz w:val="20"/>
                                        </w:rPr>
                                        <w:t>REPRESENTATIVE</w:t>
                                      </w:r>
                                    </w:p>
                                  </w:txbxContent>
                                </wps:txbx>
                                <wps:bodyPr wrap="square" lIns="88900" tIns="38100" rIns="88900" bIns="38100" anchor="t" anchorCtr="0"/>
                              </wps:wsp>
                            </wpg:grpSp>
                            <wps:wsp>
                              <wps:cNvPr id="81" name="Freeform: Shape 81"/>
                              <wps:cNvSpPr/>
                              <wps:spPr>
                                <a:xfrm>
                                  <a:off x="456625" y="1598353"/>
                                  <a:ext cx="3947670" cy="383512"/>
                                </a:xfrm>
                                <a:custGeom>
                                  <a:avLst/>
                                  <a:gdLst/>
                                  <a:ahLst/>
                                  <a:cxnLst/>
                                  <a:rect l="0" t="0" r="0" b="0"/>
                                  <a:pathLst>
                                    <a:path w="3947671" h="383513" extrusionOk="0">
                                      <a:moveTo>
                                        <a:pt x="0" y="0"/>
                                      </a:moveTo>
                                      <a:lnTo>
                                        <a:pt x="0" y="383513"/>
                                      </a:lnTo>
                                      <a:lnTo>
                                        <a:pt x="3947671" y="383513"/>
                                      </a:lnTo>
                                      <a:lnTo>
                                        <a:pt x="3947671"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wps:txbx>
                              <wps:bodyPr wrap="square" lIns="88900" tIns="38100" rIns="88900" bIns="38100" anchor="t" anchorCtr="0"/>
                            </wps:wsp>
                          </wpg:grpSp>
                          <wps:wsp>
                            <wps:cNvPr id="82" name="Freeform: Shape 82"/>
                            <wps:cNvSpPr/>
                            <wps:spPr>
                              <a:xfrm>
                                <a:off x="441277" y="2195246"/>
                                <a:ext cx="3947830" cy="237419"/>
                              </a:xfrm>
                              <a:custGeom>
                                <a:avLst/>
                                <a:gdLst/>
                                <a:ahLst/>
                                <a:cxnLst/>
                                <a:rect l="0" t="0" r="0" b="0"/>
                                <a:pathLst>
                                  <a:path w="3947831" h="237420" extrusionOk="0">
                                    <a:moveTo>
                                      <a:pt x="0" y="0"/>
                                    </a:moveTo>
                                    <a:lnTo>
                                      <a:pt x="0" y="237420"/>
                                    </a:lnTo>
                                    <a:lnTo>
                                      <a:pt x="3947831" y="237420"/>
                                    </a:lnTo>
                                    <a:lnTo>
                                      <a:pt x="3947831"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BROTHERHOOD</w:t>
                                  </w:r>
                                </w:p>
                              </w:txbxContent>
                            </wps:txbx>
                            <wps:bodyPr wrap="square" lIns="88900" tIns="38100" rIns="88900" bIns="38100" anchor="t" anchorCtr="0"/>
                          </wps:wsp>
                        </wpg:grpSp>
                        <wps:wsp>
                          <wps:cNvPr id="83" name="Freeform: Shape 83"/>
                          <wps:cNvSpPr/>
                          <wps:spPr>
                            <a:xfrm>
                              <a:off x="213429" y="2722815"/>
                              <a:ext cx="3947090" cy="237507"/>
                            </a:xfrm>
                            <a:custGeom>
                              <a:avLst/>
                              <a:gdLst/>
                              <a:ahLst/>
                              <a:cxnLst/>
                              <a:rect l="0" t="0" r="0" b="0"/>
                              <a:pathLst>
                                <a:path w="3947091" h="237508" extrusionOk="0">
                                  <a:moveTo>
                                    <a:pt x="0" y="0"/>
                                  </a:moveTo>
                                  <a:lnTo>
                                    <a:pt x="0" y="237508"/>
                                  </a:lnTo>
                                  <a:lnTo>
                                    <a:pt x="3947091" y="237508"/>
                                  </a:lnTo>
                                  <a:lnTo>
                                    <a:pt x="3947091" y="0"/>
                                  </a:lnTo>
                                  <a:close/>
                                </a:path>
                              </a:pathLst>
                            </a:custGeom>
                            <a:noFill/>
                            <a:ln>
                              <a:noFill/>
                            </a:ln>
                          </wps:spPr>
                          <wps:txbx>
                            <w:txbxContent>
                              <w:p w:rsidR="006F4E65" w:rsidRDefault="005C2F04">
                                <w:pPr>
                                  <w:textDirection w:val="btLr"/>
                                </w:pPr>
                                <w:r>
                                  <w:rPr>
                                    <w:rFonts w:ascii="Museo Sans 300" w:eastAsia="Museo Sans 300" w:hAnsi="Museo Sans 300" w:cs="Museo Sans 300"/>
                                    <w:sz w:val="20"/>
                                  </w:rPr>
                                  <w:t>TRADITIONS</w:t>
                                </w:r>
                              </w:p>
                            </w:txbxContent>
                          </wps:txbx>
                          <wps:bodyPr wrap="square" lIns="88900" tIns="38100" rIns="88900" bIns="38100" anchor="t" anchorCtr="0"/>
                        </wps:wsp>
                      </wpg:grpSp>
                      <wps:wsp>
                        <wps:cNvPr id="84" name="Freeform: Shape 84"/>
                        <wps:cNvSpPr/>
                        <wps:spPr>
                          <a:xfrm>
                            <a:off x="456914" y="2695508"/>
                            <a:ext cx="3947250" cy="337773"/>
                          </a:xfrm>
                          <a:custGeom>
                            <a:avLst/>
                            <a:gdLst/>
                            <a:ahLst/>
                            <a:cxnLst/>
                            <a:rect l="0" t="0" r="0" b="0"/>
                            <a:pathLst>
                              <a:path w="3947251" h="337774" extrusionOk="0">
                                <a:moveTo>
                                  <a:pt x="0" y="0"/>
                                </a:moveTo>
                                <a:lnTo>
                                  <a:pt x="0" y="337774"/>
                                </a:lnTo>
                                <a:lnTo>
                                  <a:pt x="3947251" y="337774"/>
                                </a:lnTo>
                                <a:lnTo>
                                  <a:pt x="3947251"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SPIRIT                    </w:t>
                              </w:r>
                            </w:p>
                          </w:txbxContent>
                        </wps:txbx>
                        <wps:bodyPr wrap="square" lIns="88900" tIns="38100" rIns="88900" bIns="38100" anchor="t" anchorCtr="0"/>
                      </wps:wsp>
                    </wpg:wgp>
                  </a:graphicData>
                </a:graphic>
              </wp:anchor>
            </w:drawing>
          </mc:Choice>
          <mc:Fallback>
            <w:pict>
              <v:group id="Group 67" o:spid="_x0000_s1089" style="position:absolute;margin-left:57pt;margin-top:19pt;width:381pt;height:246.95pt;z-index:251661824" coordsize="48386,31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">
                <v:group id="Group 69" o:spid="_x0000_s1090" style="position:absolute;width:48386;height:31470" coordsize="48386,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70" o:spid="_x0000_s1091" style="position:absolute;width:48386;height:31470" coordsize="48386,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oup 71" o:spid="_x0000_s1092" style="position:absolute;width:48386;height:31470" coordsize="48386,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group id="Group 72" o:spid="_x0000_s1093" style="position:absolute;width:48386;height:31470" coordsize="48386,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group id="Group 73" o:spid="_x0000_s1094" style="position:absolute;width:48386;height:31470" coordsize="48386,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Shape 74" o:spid="_x0000_s1095" style="position:absolute;width:48386;height:31382;visibility:visible;mso-wrap-style:square;v-text-anchor:middle" coordsize="4838700,31382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" adj="-11796480,,5400" path="m2419350,l,3138254r4838700,l2419350,xe" filled="f" strokeweight="2pt">
                            <v:stroke miterlimit="5243f" joinstyle="miter"/>
                            <v:formulas/>
                            <v:path arrowok="t" o:extrusionok="f" o:connecttype="custom" textboxrect="0,0,4838700,3138254"/>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75" o:spid="_x0000_s1096" type="#_x0000_t32" style="position:absolute;left:11470;top:16172;width:251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" filled="t" strokeweight="2pt"/>
                          <v:shape id="Straight Arrow Connector 76" o:spid="_x0000_s1097" type="#_x0000_t32" style="position:absolute;left:7885;top:21351;width:32800;height:8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" filled="t" strokeweight="2pt"/>
                          <v:shape id="Straight Arrow Connector 77" o:spid="_x0000_s1098" type="#_x0000_t32" style="position:absolute;left:3853;top:26052;width:40596;height: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" filled="t" strokeweight="2pt"/>
                          <v:shape id="Straight Arrow Connector 78" o:spid="_x0000_s1099" type="#_x0000_t32" style="position:absolute;left:16578;top:26052;width:90;height:54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" filled="t" strokeweight="2pt"/>
                          <v:shape id="Straight Arrow Connector 79" o:spid="_x0000_s1100" type="#_x0000_t32" style="position:absolute;left:31633;top:26132;width:179;height:5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" filled="t" strokeweight="2pt"/>
                        </v:group>
                        <v:shape id="Freeform: Shape 80" o:spid="_x0000_s1101" style="position:absolute;left:12948;top:9614;width:22841;height:6755;visibility:visible;mso-wrap-style:square;v-text-anchor:top" coordsize="2284097,67554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" adj="-11796480,,5400" path="m,l,675548r2284097,l2284097,,,xe" filled="f" stroked="f">
                          <v:stroke joinstyle="miter"/>
                          <v:formulas/>
                          <v:path arrowok="t" o:extrusionok="f" o:connecttype="custom" textboxrect="0,0,2284097,675548"/>
                          <v:textbox inset="7pt,3pt,7pt,3pt">
                            <w:txbxContent>
                              <w:p w:rsidR="006F4E65" w:rsidRDefault="005C2F04">
                                <w:pPr>
                                  <w:jc w:val="center"/>
                                  <w:textDirection w:val="btLr"/>
                                </w:pPr>
                                <w:r>
                                  <w:rPr>
                                    <w:rFonts w:ascii="Museo Sans 300" w:eastAsia="Museo Sans 300" w:hAnsi="Museo Sans 300" w:cs="Museo Sans 300"/>
                                    <w:sz w:val="20"/>
                                  </w:rPr>
                                  <w:t>UNIT LEADER/CULTURE</w:t>
                                </w:r>
                              </w:p>
                              <w:p w:rsidR="006F4E65" w:rsidRDefault="005C2F04">
                                <w:pPr>
                                  <w:jc w:val="center"/>
                                  <w:textDirection w:val="btLr"/>
                                </w:pPr>
                                <w:r>
                                  <w:rPr>
                                    <w:rFonts w:ascii="Museo Sans 300" w:eastAsia="Museo Sans 300" w:hAnsi="Museo Sans 300" w:cs="Museo Sans 300"/>
                                    <w:sz w:val="20"/>
                                  </w:rPr>
                                  <w:t>AND</w:t>
                                </w:r>
                              </w:p>
                              <w:p w:rsidR="006F4E65" w:rsidRDefault="005C2F04">
                                <w:pPr>
                                  <w:jc w:val="center"/>
                                  <w:textDirection w:val="btLr"/>
                                </w:pPr>
                                <w:r>
                                  <w:rPr>
                                    <w:rFonts w:ascii="Museo Sans 300" w:eastAsia="Museo Sans 300" w:hAnsi="Museo Sans 300" w:cs="Museo Sans 300"/>
                                    <w:sz w:val="20"/>
                                  </w:rPr>
                                  <w:t>TROOP</w:t>
                                </w:r>
                              </w:p>
                              <w:p w:rsidR="006F4E65" w:rsidRDefault="005C2F04">
                                <w:pPr>
                                  <w:jc w:val="center"/>
                                  <w:textDirection w:val="btLr"/>
                                </w:pPr>
                                <w:r>
                                  <w:rPr>
                                    <w:rFonts w:ascii="Museo Sans 300" w:eastAsia="Museo Sans 300" w:hAnsi="Museo Sans 300" w:cs="Museo Sans 300"/>
                                    <w:sz w:val="20"/>
                                  </w:rPr>
                                  <w:t>REPRESENTATIVE</w:t>
                                </w:r>
                              </w:p>
                            </w:txbxContent>
                          </v:textbox>
                        </v:shape>
                      </v:group>
                      <v:shape id="Freeform: Shape 81" o:spid="_x0000_s1102" style="position:absolute;left:4566;top:15983;width:39476;height:3835;visibility:visible;mso-wrap-style:square;v-text-anchor:top" coordsize="3947671,3835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" adj="-11796480,,5400" path="m,l,383513r3947671,l3947671,,,xe" filled="f" stroked="f">
                        <v:stroke joinstyle="miter"/>
                        <v:formulas/>
                        <v:path arrowok="t" o:extrusionok="f" o:connecttype="custom" textboxrect="0,0,3947671,383513"/>
                        <v:textbox inset="7pt,3pt,7pt,3pt">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v:textbox>
                      </v:shape>
                    </v:group>
                    <v:shape id="Freeform: Shape 82" o:spid="_x0000_s1103" style="position:absolute;left:4412;top:21952;width:39479;height:2374;visibility:visible;mso-wrap-style:square;v-text-anchor:top" coordsize="3947831,2374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" adj="-11796480,,5400" path="m,l,237420r3947831,l3947831,,,xe" filled="f" stroked="f">
                      <v:stroke joinstyle="miter"/>
                      <v:formulas/>
                      <v:path arrowok="t" o:extrusionok="f" o:connecttype="custom" textboxrect="0,0,3947831,237420"/>
                      <v:textbox inset="7pt,3pt,7pt,3pt">
                        <w:txbxContent>
                          <w:p w:rsidR="006F4E65" w:rsidRDefault="005C2F04">
                            <w:pPr>
                              <w:jc w:val="center"/>
                              <w:textDirection w:val="btLr"/>
                            </w:pPr>
                            <w:r>
                              <w:rPr>
                                <w:rFonts w:ascii="Museo Sans 300" w:eastAsia="Museo Sans 300" w:hAnsi="Museo Sans 300" w:cs="Museo Sans 300"/>
                                <w:sz w:val="20"/>
                              </w:rPr>
                              <w:t>BROTHERHOOD</w:t>
                            </w:r>
                          </w:p>
                        </w:txbxContent>
                      </v:textbox>
                    </v:shape>
                  </v:group>
                  <v:shape id="Freeform: Shape 83" o:spid="_x0000_s1104" style="position:absolute;left:2134;top:27228;width:39471;height:2375;visibility:visible;mso-wrap-style:square;v-text-anchor:top" coordsize="3947091,2375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" adj="-11796480,,5400" path="m,l,237508r3947091,l3947091,,,xe" filled="f" stroked="f">
                    <v:stroke joinstyle="miter"/>
                    <v:formulas/>
                    <v:path arrowok="t" o:extrusionok="f" o:connecttype="custom" textboxrect="0,0,3947091,237508"/>
                    <v:textbox inset="7pt,3pt,7pt,3pt">
                      <w:txbxContent>
                        <w:p w:rsidR="006F4E65" w:rsidRDefault="005C2F04">
                          <w:pPr>
                            <w:textDirection w:val="btLr"/>
                          </w:pPr>
                          <w:r>
                            <w:rPr>
                              <w:rFonts w:ascii="Museo Sans 300" w:eastAsia="Museo Sans 300" w:hAnsi="Museo Sans 300" w:cs="Museo Sans 300"/>
                              <w:sz w:val="20"/>
                            </w:rPr>
                            <w:t>TRADITIONS</w:t>
                          </w:r>
                        </w:p>
                      </w:txbxContent>
                    </v:textbox>
                  </v:shape>
                </v:group>
                <v:shape id="Freeform: Shape 84" o:spid="_x0000_s1105" style="position:absolute;left:4569;top:26955;width:39472;height:3377;visibility:visible;mso-wrap-style:square;v-text-anchor:top" coordsize="3947251,33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" adj="-11796480,,5400" path="m,l,337774r3947251,l3947251,,,xe" filled="f" stroked="f">
                  <v:stroke joinstyle="miter"/>
                  <v:formulas/>
                  <v:path arrowok="t" o:extrusionok="f" o:connecttype="custom" textboxrect="0,0,3947251,337774"/>
                  <v:textbox inset="7pt,3pt,7pt,3pt">
                    <w:txbxContent>
                      <w:p w:rsidR="006F4E65" w:rsidRDefault="005C2F04">
                        <w:pPr>
                          <w:jc w:val="center"/>
                          <w:textDirection w:val="btLr"/>
                        </w:pPr>
                        <w:r>
                          <w:rPr>
                            <w:rFonts w:ascii="Museo Sans 300" w:eastAsia="Museo Sans 300" w:hAnsi="Museo Sans 300" w:cs="Museo Sans 300"/>
                            <w:sz w:val="20"/>
                          </w:rPr>
                          <w:t xml:space="preserve">SPIRIT                    </w:t>
                        </w:r>
                      </w:p>
                    </w:txbxContent>
                  </v:textbox>
                </v:shape>
                <w10:wrap type="topAndBottom"/>
              </v:group>
            </w:pict>
          </mc:Fallback>
        </mc:AlternateContent>
      </w:r>
    </w:p>
    <w:p w:rsidR="006F4E65" w:rsidRDefault="006F4E65">
      <w:pPr>
        <w:spacing w:after="120"/>
        <w:rPr>
          <w:rFonts w:ascii="Museo Sans 300" w:eastAsia="Museo Sans 300" w:hAnsi="Museo Sans 300" w:cs="Museo Sans 300"/>
        </w:rPr>
      </w:pPr>
    </w:p>
    <w:p w:rsidR="006F4E65" w:rsidRDefault="005C2F04">
      <w:pPr>
        <w:spacing w:after="375"/>
        <w:jc w:val="both"/>
        <w:rPr>
          <w:rFonts w:ascii="Museo Sans 300" w:eastAsia="Museo Sans 300" w:hAnsi="Museo Sans 300" w:cs="Museo Sans 300"/>
        </w:rPr>
      </w:pPr>
      <w:r>
        <w:rPr>
          <w:rFonts w:ascii="Museo Sans 300" w:eastAsia="Museo Sans 300" w:hAnsi="Museo Sans 300" w:cs="Museo Sans 300"/>
        </w:rPr>
        <w:t xml:space="preserve">In the foreword to the 1961 edition of the </w:t>
      </w:r>
      <w:r>
        <w:rPr>
          <w:rFonts w:ascii="Museo Sans 300" w:eastAsia="Museo Sans 300" w:hAnsi="Museo Sans 300" w:cs="Museo Sans 300"/>
          <w:i/>
        </w:rPr>
        <w:t>Order of the Arrow Handbook</w:t>
      </w:r>
      <w:r>
        <w:rPr>
          <w:rFonts w:ascii="Museo Sans 300" w:eastAsia="Museo Sans 300" w:hAnsi="Museo Sans 300" w:cs="Museo Sans 300"/>
        </w:rPr>
        <w:t xml:space="preserve">, </w:t>
      </w:r>
      <w:proofErr w:type="spellStart"/>
      <w:proofErr w:type="gramStart"/>
      <w:r>
        <w:rPr>
          <w:rFonts w:ascii="Museo Sans 300" w:eastAsia="Museo Sans 300" w:hAnsi="Museo Sans 300" w:cs="Museo Sans 300"/>
        </w:rPr>
        <w:t>Dr.Goodman</w:t>
      </w:r>
      <w:proofErr w:type="spellEnd"/>
      <w:proofErr w:type="gramEnd"/>
      <w:r>
        <w:rPr>
          <w:rFonts w:ascii="Museo Sans 300" w:eastAsia="Museo Sans 300" w:hAnsi="Museo Sans 300" w:cs="Museo Sans 300"/>
        </w:rPr>
        <w:t xml:space="preserve"> wrote:</w:t>
      </w:r>
    </w:p>
    <w:p w:rsidR="006F4E65" w:rsidRDefault="005C2F04">
      <w:pPr>
        <w:ind w:left="720"/>
        <w:rPr>
          <w:rFonts w:ascii="Museo Sans 300" w:eastAsia="Museo Sans 300" w:hAnsi="Museo Sans 300" w:cs="Museo Sans 300"/>
        </w:rPr>
      </w:pPr>
      <w:r>
        <w:rPr>
          <w:rFonts w:ascii="Museo Sans 300" w:eastAsia="Museo Sans 300" w:hAnsi="Museo Sans 300" w:cs="Museo Sans 300"/>
        </w:rPr>
        <w:t>"</w:t>
      </w:r>
      <w:r>
        <w:rPr>
          <w:rFonts w:ascii="Museo Sans 300" w:eastAsia="Museo Sans 300" w:hAnsi="Museo Sans 300" w:cs="Museo Sans 300"/>
          <w:i/>
        </w:rPr>
        <w:t>The Order of the Arrow is a thing of the spirit rather than of mechanics. Organization, operational procedure, and paraphernalia are necessary in any large and growing movement, but they are not what count in the end. The things of the spirit count.</w:t>
      </w:r>
      <w:r>
        <w:rPr>
          <w:rFonts w:ascii="Museo Sans 300" w:eastAsia="Museo Sans 300" w:hAnsi="Museo Sans 300" w:cs="Museo Sans 300"/>
        </w:rPr>
        <w:t>"</w:t>
      </w:r>
    </w:p>
    <w:p w:rsidR="006F4E65" w:rsidRDefault="006F4E65">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In t</w:t>
      </w:r>
      <w:r>
        <w:rPr>
          <w:rFonts w:ascii="Museo Sans 300" w:eastAsia="Museo Sans 300" w:hAnsi="Museo Sans 300" w:cs="Museo Sans 300"/>
        </w:rPr>
        <w:t>his case, when we refer to “spirit” we are referring to the passion that is ignited within an Arrowman.  It is important to remember that the source of passion may differ from member to member.  For some, it is a desire to serve.  Others may find it throug</w:t>
      </w:r>
      <w:r>
        <w:rPr>
          <w:rFonts w:ascii="Museo Sans 300" w:eastAsia="Museo Sans 300" w:hAnsi="Museo Sans 300" w:cs="Museo Sans 300"/>
        </w:rPr>
        <w:t xml:space="preserve">h studying ceremonial symbolism.  Some may find it through immersing themselves in AIA activities.  Many will find it in the pure enjoyment of being around </w:t>
      </w:r>
      <w:r w:rsidR="00E9476D">
        <w:rPr>
          <w:rFonts w:ascii="Museo Sans 300" w:eastAsia="Museo Sans 300" w:hAnsi="Museo Sans 300" w:cs="Museo Sans 300"/>
        </w:rPr>
        <w:t>like-minded</w:t>
      </w:r>
      <w:r>
        <w:rPr>
          <w:rFonts w:ascii="Museo Sans 300" w:eastAsia="Museo Sans 300" w:hAnsi="Museo Sans 300" w:cs="Museo Sans 300"/>
        </w:rPr>
        <w:t xml:space="preserve"> Scouts.  There are literally hundreds of reasons our members have a passion or spirit fo</w:t>
      </w:r>
      <w:r>
        <w:rPr>
          <w:rFonts w:ascii="Museo Sans 300" w:eastAsia="Museo Sans 300" w:hAnsi="Museo Sans 300" w:cs="Museo Sans 300"/>
        </w:rPr>
        <w:t>r the Order.  As leaders, and with the goal of membership retention in mind, ensure that your lodge activities and programs have room for these personal development opportunities.  Set aside time for personal reflection.  Design activities to foster intros</w:t>
      </w:r>
      <w:r>
        <w:rPr>
          <w:rFonts w:ascii="Museo Sans 300" w:eastAsia="Museo Sans 300" w:hAnsi="Museo Sans 300" w:cs="Museo Sans 300"/>
        </w:rPr>
        <w:t xml:space="preserve">pection.  Include motivational and inspirational components to your lodge program.  Patches, feathers, shovels, training classes – they are all part of the program.  But in the end, they are literally the physical tools and manifestations of the spirit of </w:t>
      </w:r>
      <w:r>
        <w:rPr>
          <w:rFonts w:ascii="Museo Sans 300" w:eastAsia="Museo Sans 300" w:hAnsi="Museo Sans 300" w:cs="Museo Sans 300"/>
        </w:rPr>
        <w:t>the Order.  It is that unseen force, that passion, that spirit that is our true goal.</w:t>
      </w:r>
    </w:p>
    <w:p w:rsidR="006F4E65" w:rsidRDefault="006F4E65">
      <w:pPr>
        <w:spacing w:after="1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Mentoring</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4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 next method for membership retention is MENTORING.</w:t>
      </w:r>
    </w:p>
    <w:p w:rsidR="006F4E65" w:rsidRDefault="0016457E">
      <w:pPr>
        <w:spacing w:after="120"/>
        <w:rPr>
          <w:rFonts w:ascii="Museo Sans 300" w:eastAsia="Museo Sans 300" w:hAnsi="Museo Sans 300" w:cs="Museo Sans 300"/>
          <w:i/>
        </w:rPr>
      </w:pPr>
      <w:r>
        <w:rPr>
          <w:noProof/>
        </w:rPr>
        <mc:AlternateContent>
          <mc:Choice Requires="wps">
            <w:drawing>
              <wp:anchor distT="0" distB="0" distL="114300" distR="114300" simplePos="0" relativeHeight="251668992" behindDoc="0" locked="0" layoutInCell="1" allowOverlap="1" wp14:anchorId="6DC5148A" wp14:editId="3CB1E4D9">
                <wp:simplePos x="0" y="0"/>
                <wp:positionH relativeFrom="column">
                  <wp:posOffset>889000</wp:posOffset>
                </wp:positionH>
                <wp:positionV relativeFrom="paragraph">
                  <wp:posOffset>1341755</wp:posOffset>
                </wp:positionV>
                <wp:extent cx="4006850" cy="2219795"/>
                <wp:effectExtent l="0" t="0" r="0" b="0"/>
                <wp:wrapNone/>
                <wp:docPr id="161" name="Rectangle 161"/>
                <wp:cNvGraphicFramePr/>
                <a:graphic xmlns:a="http://schemas.openxmlformats.org/drawingml/2006/main">
                  <a:graphicData uri="http://schemas.microsoft.com/office/word/2010/wordprocessingShape">
                    <wps:wsp>
                      <wps:cNvSpPr/>
                      <wps:spPr>
                        <a:xfrm>
                          <a:off x="0" y="0"/>
                          <a:ext cx="4006850" cy="2219795"/>
                        </a:xfrm>
                        <a:prstGeom prst="rect">
                          <a:avLst/>
                        </a:prstGeom>
                        <a:noFill/>
                        <a:ln>
                          <a:noFill/>
                        </a:ln>
                      </wps:spPr>
                      <wps:txbx>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 w:val="12"/>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 w:val="12"/>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 w:val="16"/>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r w:rsidRPr="00E9476D">
                              <w:rPr>
                                <w:rFonts w:ascii="Museo Sans 300" w:hAnsi="Museo Sans 300"/>
                                <w:szCs w:val="20"/>
                              </w:rPr>
                              <w:tab/>
                            </w:r>
                            <w:r w:rsidRPr="00E9476D">
                              <w:rPr>
                                <w:rFonts w:ascii="Museo Sans 300" w:hAnsi="Museo Sans 300"/>
                                <w:szCs w:val="20"/>
                              </w:rPr>
                              <w:tab/>
                              <w:t xml:space="preserve">         SPIRIT</w:t>
                            </w:r>
                            <w:r w:rsidRPr="00E9476D">
                              <w:rPr>
                                <w:rFonts w:ascii="Museo Sans 300" w:hAnsi="Museo Sans 300"/>
                                <w:szCs w:val="20"/>
                              </w:rPr>
                              <w:tab/>
                            </w:r>
                            <w:r w:rsidRPr="00E9476D">
                              <w:rPr>
                                <w:rFonts w:ascii="Museo Sans 300" w:hAnsi="Museo Sans 300"/>
                                <w:szCs w:val="20"/>
                              </w:rPr>
                              <w:tab/>
                              <w:t xml:space="preserve">  MENTORING</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DC5148A" id="Rectangle 161" o:spid="_x0000_s1106" style="position:absolute;margin-left:70pt;margin-top:105.65pt;width:315.5pt;height:174.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" filled="f" stroked="f">
                <v:textbox inset="2.53958mm,2.53958mm,2.53958mm,2.53958mm">
                  <w:txbxContent>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Unit Leader/Culture</w:t>
                      </w: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Troop Representative</w:t>
                      </w:r>
                    </w:p>
                    <w:p w:rsidR="0016457E" w:rsidRPr="00E9476D" w:rsidRDefault="0016457E" w:rsidP="0016457E">
                      <w:pPr>
                        <w:jc w:val="center"/>
                        <w:textDirection w:val="btLr"/>
                        <w:rPr>
                          <w:rFonts w:ascii="Museo Sans 300" w:hAnsi="Museo Sans 300"/>
                          <w:sz w:val="12"/>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Extended Elangomat Program</w:t>
                      </w:r>
                    </w:p>
                    <w:p w:rsidR="0016457E" w:rsidRPr="00E9476D" w:rsidRDefault="0016457E" w:rsidP="0016457E">
                      <w:pPr>
                        <w:jc w:val="center"/>
                        <w:textDirection w:val="btLr"/>
                        <w:rPr>
                          <w:rFonts w:ascii="Museo Sans 300" w:hAnsi="Museo Sans 300"/>
                          <w:sz w:val="12"/>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jc w:val="center"/>
                        <w:textDirection w:val="btLr"/>
                        <w:rPr>
                          <w:rFonts w:ascii="Museo Sans 300" w:hAnsi="Museo Sans 300"/>
                          <w:szCs w:val="20"/>
                        </w:rPr>
                      </w:pPr>
                      <w:r w:rsidRPr="00E9476D">
                        <w:rPr>
                          <w:rFonts w:ascii="Museo Sans 300" w:hAnsi="Museo Sans 300"/>
                          <w:szCs w:val="20"/>
                        </w:rPr>
                        <w:t>BROTHERHOOD</w:t>
                      </w:r>
                    </w:p>
                    <w:p w:rsidR="0016457E" w:rsidRPr="00E9476D" w:rsidRDefault="0016457E" w:rsidP="0016457E">
                      <w:pPr>
                        <w:jc w:val="center"/>
                        <w:textDirection w:val="btLr"/>
                        <w:rPr>
                          <w:rFonts w:ascii="Museo Sans 300" w:hAnsi="Museo Sans 300"/>
                          <w:sz w:val="16"/>
                          <w:szCs w:val="20"/>
                        </w:rPr>
                      </w:pPr>
                    </w:p>
                    <w:p w:rsidR="0016457E" w:rsidRPr="00E9476D" w:rsidRDefault="0016457E" w:rsidP="0016457E">
                      <w:pPr>
                        <w:jc w:val="center"/>
                        <w:textDirection w:val="btLr"/>
                        <w:rPr>
                          <w:rFonts w:ascii="Museo Sans 300" w:hAnsi="Museo Sans 300"/>
                          <w:szCs w:val="20"/>
                        </w:rPr>
                      </w:pPr>
                    </w:p>
                    <w:p w:rsidR="0016457E" w:rsidRPr="00E9476D" w:rsidRDefault="0016457E" w:rsidP="0016457E">
                      <w:pPr>
                        <w:textDirection w:val="btLr"/>
                        <w:rPr>
                          <w:rFonts w:ascii="Museo Sans 300" w:hAnsi="Museo Sans 300"/>
                          <w:szCs w:val="20"/>
                        </w:rPr>
                      </w:pPr>
                      <w:r w:rsidRPr="00E9476D">
                        <w:rPr>
                          <w:rFonts w:ascii="Museo Sans 300" w:hAnsi="Museo Sans 300"/>
                          <w:szCs w:val="20"/>
                        </w:rPr>
                        <w:t>TRADITIONS</w:t>
                      </w:r>
                      <w:r w:rsidRPr="00E9476D">
                        <w:rPr>
                          <w:rFonts w:ascii="Museo Sans 300" w:hAnsi="Museo Sans 300"/>
                          <w:szCs w:val="20"/>
                        </w:rPr>
                        <w:tab/>
                      </w:r>
                      <w:r w:rsidRPr="00E9476D">
                        <w:rPr>
                          <w:rFonts w:ascii="Museo Sans 300" w:hAnsi="Museo Sans 300"/>
                          <w:szCs w:val="20"/>
                        </w:rPr>
                        <w:tab/>
                        <w:t xml:space="preserve">         SPIRIT</w:t>
                      </w:r>
                      <w:r w:rsidRPr="00E9476D">
                        <w:rPr>
                          <w:rFonts w:ascii="Museo Sans 300" w:hAnsi="Museo Sans 300"/>
                          <w:szCs w:val="20"/>
                        </w:rPr>
                        <w:tab/>
                      </w:r>
                      <w:r w:rsidRPr="00E9476D">
                        <w:rPr>
                          <w:rFonts w:ascii="Museo Sans 300" w:hAnsi="Museo Sans 300"/>
                          <w:szCs w:val="20"/>
                        </w:rPr>
                        <w:tab/>
                        <w:t xml:space="preserve">  MENTORING</w:t>
                      </w:r>
                    </w:p>
                  </w:txbxContent>
                </v:textbox>
              </v:rect>
            </w:pict>
          </mc:Fallback>
        </mc:AlternateContent>
      </w:r>
      <w:r>
        <w:rPr>
          <w:rFonts w:ascii="Museo Sans 300" w:eastAsia="Museo Sans 300" w:hAnsi="Museo Sans 300" w:cs="Museo Sans 300"/>
          <w:i/>
          <w:noProof/>
        </w:rPr>
        <mc:AlternateContent>
          <mc:Choice Requires="wpg">
            <w:drawing>
              <wp:anchor distT="0" distB="0" distL="114300" distR="114300" simplePos="0" relativeHeight="251665920" behindDoc="0" locked="0" layoutInCell="1" allowOverlap="1">
                <wp:simplePos x="0" y="0"/>
                <wp:positionH relativeFrom="column">
                  <wp:posOffset>609600</wp:posOffset>
                </wp:positionH>
                <wp:positionV relativeFrom="paragraph">
                  <wp:posOffset>486410</wp:posOffset>
                </wp:positionV>
                <wp:extent cx="5562600" cy="3161665"/>
                <wp:effectExtent l="0" t="0" r="0" b="0"/>
                <wp:wrapTopAndBottom/>
                <wp:docPr id="86" name="Group 86"/>
                <wp:cNvGraphicFramePr/>
                <a:graphic xmlns:a="http://schemas.openxmlformats.org/drawingml/2006/main">
                  <a:graphicData uri="http://schemas.microsoft.com/office/word/2010/wordprocessingGroup">
                    <wpg:wgp>
                      <wpg:cNvGrpSpPr/>
                      <wpg:grpSpPr>
                        <a:xfrm>
                          <a:off x="0" y="0"/>
                          <a:ext cx="5562600" cy="3161665"/>
                          <a:chOff x="0" y="0"/>
                          <a:chExt cx="5762623" cy="3162298"/>
                        </a:xfrm>
                      </wpg:grpSpPr>
                      <wpg:grpSp>
                        <wpg:cNvPr id="88" name="Group 88"/>
                        <wpg:cNvGrpSpPr/>
                        <wpg:grpSpPr>
                          <a:xfrm>
                            <a:off x="0" y="0"/>
                            <a:ext cx="4729164" cy="3035937"/>
                            <a:chOff x="0" y="0"/>
                            <a:chExt cx="4729164" cy="3035937"/>
                          </a:xfrm>
                        </wpg:grpSpPr>
                        <wpg:grpSp>
                          <wpg:cNvPr id="89" name="Group 89"/>
                          <wpg:cNvGrpSpPr/>
                          <wpg:grpSpPr>
                            <a:xfrm>
                              <a:off x="0" y="0"/>
                              <a:ext cx="4729164" cy="3035937"/>
                              <a:chOff x="0" y="0"/>
                              <a:chExt cx="4729164" cy="3035937"/>
                            </a:xfrm>
                          </wpg:grpSpPr>
                          <wpg:grpSp>
                            <wpg:cNvPr id="90" name="Group 90"/>
                            <wpg:cNvGrpSpPr/>
                            <wpg:grpSpPr>
                              <a:xfrm>
                                <a:off x="0" y="0"/>
                                <a:ext cx="4729164" cy="3035937"/>
                                <a:chOff x="0" y="0"/>
                                <a:chExt cx="4729164" cy="3035937"/>
                              </a:xfrm>
                            </wpg:grpSpPr>
                            <wpg:grpSp>
                              <wpg:cNvPr id="91" name="Group 91"/>
                              <wpg:cNvGrpSpPr/>
                              <wpg:grpSpPr>
                                <a:xfrm>
                                  <a:off x="0" y="0"/>
                                  <a:ext cx="4729164" cy="3035937"/>
                                  <a:chOff x="0" y="0"/>
                                  <a:chExt cx="4729164" cy="3035937"/>
                                </a:xfrm>
                              </wpg:grpSpPr>
                              <wpg:grpSp>
                                <wpg:cNvPr id="92" name="Group 92"/>
                                <wpg:cNvGrpSpPr/>
                                <wpg:grpSpPr>
                                  <a:xfrm>
                                    <a:off x="0" y="0"/>
                                    <a:ext cx="4729164" cy="3035937"/>
                                    <a:chOff x="0" y="0"/>
                                    <a:chExt cx="4729164" cy="3035937"/>
                                  </a:xfrm>
                                </wpg:grpSpPr>
                                <wpg:grpSp>
                                  <wpg:cNvPr id="93" name="Group 93"/>
                                  <wpg:cNvGrpSpPr/>
                                  <wpg:grpSpPr>
                                    <a:xfrm>
                                      <a:off x="0" y="0"/>
                                      <a:ext cx="4729164" cy="3035937"/>
                                      <a:chOff x="0" y="0"/>
                                      <a:chExt cx="4729164" cy="3035937"/>
                                    </a:xfrm>
                                  </wpg:grpSpPr>
                                  <wps:wsp>
                                    <wps:cNvPr id="94" name="Freeform: Shape 94"/>
                                    <wps:cNvSpPr/>
                                    <wps:spPr>
                                      <a:xfrm>
                                        <a:off x="0" y="0"/>
                                        <a:ext cx="4729164" cy="3027443"/>
                                      </a:xfrm>
                                      <a:custGeom>
                                        <a:avLst/>
                                        <a:gdLst/>
                                        <a:ahLst/>
                                        <a:cxnLst/>
                                        <a:rect l="0" t="0" r="0" b="0"/>
                                        <a:pathLst>
                                          <a:path w="4729165" h="3027444" extrusionOk="0">
                                            <a:moveTo>
                                              <a:pt x="2364582" y="0"/>
                                            </a:moveTo>
                                            <a:lnTo>
                                              <a:pt x="0" y="3027444"/>
                                            </a:lnTo>
                                            <a:lnTo>
                                              <a:pt x="4729165" y="3027444"/>
                                            </a:lnTo>
                                            <a:close/>
                                          </a:path>
                                        </a:pathLst>
                                      </a:custGeom>
                                      <a:noFill/>
                                      <a:ln w="25400" cap="flat" cmpd="sng">
                                        <a:solidFill>
                                          <a:srgbClr val="000000"/>
                                        </a:solidFill>
                                        <a:prstDash val="solid"/>
                                        <a:miter lim="8000"/>
                                        <a:headEnd type="none" w="med" len="med"/>
                                        <a:tailEnd type="none" w="med" len="med"/>
                                      </a:ln>
                                    </wps:spPr>
                                    <wps:txbx>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wps:txbx>
                                    <wps:bodyPr wrap="square" lIns="88900" tIns="38100" rIns="88900" bIns="38100" anchor="ctr" anchorCtr="0"/>
                                  </wps:wsp>
                                  <wps:wsp>
                                    <wps:cNvPr id="95" name="Straight Arrow Connector 95"/>
                                    <wps:cNvCnPr/>
                                    <wps:spPr>
                                      <a:xfrm>
                                        <a:off x="1121046" y="1560099"/>
                                        <a:ext cx="2460371" cy="0"/>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96" name="Straight Arrow Connector 96"/>
                                    <wps:cNvCnPr/>
                                    <wps:spPr>
                                      <a:xfrm rot="10800000">
                                        <a:off x="770681" y="2059763"/>
                                        <a:ext cx="3205757" cy="8219"/>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97" name="Straight Arrow Connector 97"/>
                                    <wps:cNvCnPr/>
                                    <wps:spPr>
                                      <a:xfrm>
                                        <a:off x="376595" y="2513257"/>
                                        <a:ext cx="3967694" cy="23016"/>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98" name="Straight Arrow Connector 98"/>
                                    <wps:cNvCnPr/>
                                    <wps:spPr>
                                      <a:xfrm>
                                        <a:off x="1620366" y="2513257"/>
                                        <a:ext cx="8742" cy="522543"/>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s:wsp>
                                    <wps:cNvPr id="99" name="Straight Arrow Connector 99"/>
                                    <wps:cNvCnPr/>
                                    <wps:spPr>
                                      <a:xfrm>
                                        <a:off x="3091780" y="2520928"/>
                                        <a:ext cx="17486" cy="515008"/>
                                      </a:xfrm>
                                      <a:prstGeom prst="straightConnector1">
                                        <a:avLst/>
                                      </a:prstGeom>
                                      <a:solidFill>
                                        <a:srgbClr val="FFFFFF"/>
                                      </a:solidFill>
                                      <a:ln w="25400" cap="flat" cmpd="sng">
                                        <a:solidFill>
                                          <a:srgbClr val="000000"/>
                                        </a:solidFill>
                                        <a:prstDash val="solid"/>
                                        <a:round/>
                                        <a:headEnd type="none" w="med" len="med"/>
                                        <a:tailEnd type="none" w="med" len="med"/>
                                      </a:ln>
                                    </wps:spPr>
                                    <wps:bodyPr/>
                                  </wps:wsp>
                                </wpg:grpSp>
                                <wps:wsp>
                                  <wps:cNvPr id="100" name="Freeform: Shape 100"/>
                                  <wps:cNvSpPr/>
                                  <wps:spPr>
                                    <a:xfrm>
                                      <a:off x="1265183" y="927738"/>
                                      <a:ext cx="2232547" cy="526157"/>
                                    </a:xfrm>
                                    <a:custGeom>
                                      <a:avLst/>
                                      <a:gdLst/>
                                      <a:ahLst/>
                                      <a:cxnLst/>
                                      <a:rect l="0" t="0" r="0" b="0"/>
                                      <a:pathLst>
                                        <a:path w="2232548" h="526158" extrusionOk="0">
                                          <a:moveTo>
                                            <a:pt x="0" y="0"/>
                                          </a:moveTo>
                                          <a:lnTo>
                                            <a:pt x="0" y="526158"/>
                                          </a:lnTo>
                                          <a:lnTo>
                                            <a:pt x="2232548" y="526158"/>
                                          </a:lnTo>
                                          <a:lnTo>
                                            <a:pt x="2232548"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wps:txbx>
                                  <wps:bodyPr wrap="square" lIns="88900" tIns="38100" rIns="88900" bIns="38100" anchor="t" anchorCtr="0"/>
                                </wps:wsp>
                              </wpg:grpSp>
                              <wps:wsp>
                                <wps:cNvPr id="101" name="Freeform: Shape 101"/>
                                <wps:cNvSpPr/>
                                <wps:spPr>
                                  <a:xfrm>
                                    <a:off x="446445" y="1541778"/>
                                    <a:ext cx="3857993" cy="383556"/>
                                  </a:xfrm>
                                  <a:custGeom>
                                    <a:avLst/>
                                    <a:gdLst/>
                                    <a:ahLst/>
                                    <a:cxnLst/>
                                    <a:rect l="0" t="0" r="0" b="0"/>
                                    <a:pathLst>
                                      <a:path w="3857994" h="383557" extrusionOk="0">
                                        <a:moveTo>
                                          <a:pt x="0" y="0"/>
                                        </a:moveTo>
                                        <a:lnTo>
                                          <a:pt x="0" y="383557"/>
                                        </a:lnTo>
                                        <a:lnTo>
                                          <a:pt x="3857994" y="383557"/>
                                        </a:lnTo>
                                        <a:lnTo>
                                          <a:pt x="3857994"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wps:txbx>
                                <wps:bodyPr wrap="square" lIns="88900" tIns="38100" rIns="88900" bIns="38100" anchor="t" anchorCtr="0"/>
                              </wps:wsp>
                            </wpg:grpSp>
                            <wps:wsp>
                              <wps:cNvPr id="102" name="Freeform: Shape 102"/>
                              <wps:cNvSpPr/>
                              <wps:spPr>
                                <a:xfrm>
                                  <a:off x="431756" y="2117733"/>
                                  <a:ext cx="3857993" cy="237544"/>
                                </a:xfrm>
                                <a:custGeom>
                                  <a:avLst/>
                                  <a:gdLst/>
                                  <a:ahLst/>
                                  <a:cxnLst/>
                                  <a:rect l="0" t="0" r="0" b="0"/>
                                  <a:pathLst>
                                    <a:path w="3857994" h="237545" extrusionOk="0">
                                      <a:moveTo>
                                        <a:pt x="0" y="0"/>
                                      </a:moveTo>
                                      <a:lnTo>
                                        <a:pt x="0" y="237545"/>
                                      </a:lnTo>
                                      <a:lnTo>
                                        <a:pt x="3857994" y="237545"/>
                                      </a:lnTo>
                                      <a:lnTo>
                                        <a:pt x="3857994"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BROTHERHOOD</w:t>
                                    </w:r>
                                  </w:p>
                                </w:txbxContent>
                              </wps:txbx>
                              <wps:bodyPr wrap="square" lIns="88900" tIns="38100" rIns="88900" bIns="38100" anchor="t" anchorCtr="0"/>
                            </wps:wsp>
                          </wpg:grpSp>
                          <wps:wsp>
                            <wps:cNvPr id="103" name="Freeform: Shape 103"/>
                            <wps:cNvSpPr/>
                            <wps:spPr>
                              <a:xfrm>
                                <a:off x="208285" y="2626400"/>
                                <a:ext cx="3858051" cy="237490"/>
                              </a:xfrm>
                              <a:custGeom>
                                <a:avLst/>
                                <a:gdLst/>
                                <a:ahLst/>
                                <a:cxnLst/>
                                <a:rect l="0" t="0" r="0" b="0"/>
                                <a:pathLst>
                                  <a:path w="3858052" h="237491" extrusionOk="0">
                                    <a:moveTo>
                                      <a:pt x="0" y="0"/>
                                    </a:moveTo>
                                    <a:lnTo>
                                      <a:pt x="0" y="237491"/>
                                    </a:lnTo>
                                    <a:lnTo>
                                      <a:pt x="3858052" y="237491"/>
                                    </a:lnTo>
                                    <a:lnTo>
                                      <a:pt x="3858052" y="0"/>
                                    </a:lnTo>
                                    <a:close/>
                                  </a:path>
                                </a:pathLst>
                              </a:custGeom>
                              <a:noFill/>
                              <a:ln>
                                <a:noFill/>
                              </a:ln>
                            </wps:spPr>
                            <wps:txbx>
                              <w:txbxContent>
                                <w:p w:rsidR="006F4E65" w:rsidRDefault="005C2F04">
                                  <w:pPr>
                                    <w:textDirection w:val="btLr"/>
                                  </w:pPr>
                                  <w:r>
                                    <w:rPr>
                                      <w:rFonts w:ascii="Museo Sans 300" w:eastAsia="Museo Sans 300" w:hAnsi="Museo Sans 300" w:cs="Museo Sans 300"/>
                                      <w:sz w:val="20"/>
                                    </w:rPr>
                                    <w:t>TRADITIONS                                                            MENTORING</w:t>
                                  </w:r>
                                </w:p>
                              </w:txbxContent>
                            </wps:txbx>
                            <wps:bodyPr wrap="square" lIns="88900" tIns="38100" rIns="88900" bIns="38100" anchor="t" anchorCtr="0"/>
                          </wps:wsp>
                        </wpg:grpSp>
                        <wps:wsp>
                          <wps:cNvPr id="104" name="Freeform: Shape 104"/>
                          <wps:cNvSpPr/>
                          <wps:spPr>
                            <a:xfrm>
                              <a:off x="446414" y="2600332"/>
                              <a:ext cx="3857895" cy="237490"/>
                            </a:xfrm>
                            <a:custGeom>
                              <a:avLst/>
                              <a:gdLst/>
                              <a:ahLst/>
                              <a:cxnLst/>
                              <a:rect l="0" t="0" r="0" b="0"/>
                              <a:pathLst>
                                <a:path w="3857896" h="237491" extrusionOk="0">
                                  <a:moveTo>
                                    <a:pt x="0" y="0"/>
                                  </a:moveTo>
                                  <a:lnTo>
                                    <a:pt x="0" y="237491"/>
                                  </a:lnTo>
                                  <a:lnTo>
                                    <a:pt x="3857896" y="237491"/>
                                  </a:lnTo>
                                  <a:lnTo>
                                    <a:pt x="3857896" y="0"/>
                                  </a:lnTo>
                                  <a:close/>
                                </a:path>
                              </a:pathLst>
                            </a:custGeom>
                            <a:noFill/>
                            <a:ln>
                              <a:noFill/>
                            </a:ln>
                          </wps:spPr>
                          <wps:txbx>
                            <w:txbxContent>
                              <w:p w:rsidR="006F4E65" w:rsidRDefault="005C2F04">
                                <w:pPr>
                                  <w:jc w:val="center"/>
                                  <w:textDirection w:val="btLr"/>
                                </w:pPr>
                                <w:r>
                                  <w:rPr>
                                    <w:rFonts w:ascii="Museo Sans 300" w:eastAsia="Museo Sans 300" w:hAnsi="Museo Sans 300" w:cs="Museo Sans 300"/>
                                    <w:sz w:val="20"/>
                                  </w:rPr>
                                  <w:t>SPIRIT</w:t>
                                </w:r>
                              </w:p>
                            </w:txbxContent>
                          </wps:txbx>
                          <wps:bodyPr wrap="square" lIns="88900" tIns="38100" rIns="88900" bIns="38100" anchor="t" anchorCtr="0"/>
                        </wps:wsp>
                      </wpg:grpSp>
                      <wps:wsp>
                        <wps:cNvPr id="105" name="Freeform: Shape 105"/>
                        <wps:cNvSpPr/>
                        <wps:spPr>
                          <a:xfrm>
                            <a:off x="1905041" y="2534888"/>
                            <a:ext cx="3857582" cy="627410"/>
                          </a:xfrm>
                          <a:custGeom>
                            <a:avLst/>
                            <a:gdLst/>
                            <a:ahLst/>
                            <a:cxnLst/>
                            <a:rect l="0" t="0" r="0" b="0"/>
                            <a:pathLst>
                              <a:path w="3857583" h="627411" extrusionOk="0">
                                <a:moveTo>
                                  <a:pt x="0" y="0"/>
                                </a:moveTo>
                                <a:lnTo>
                                  <a:pt x="0" y="627411"/>
                                </a:lnTo>
                                <a:lnTo>
                                  <a:pt x="3857583" y="627411"/>
                                </a:lnTo>
                                <a:lnTo>
                                  <a:pt x="3857583" y="0"/>
                                </a:lnTo>
                                <a:close/>
                              </a:path>
                            </a:pathLst>
                          </a:custGeom>
                          <a:noFill/>
                          <a:ln>
                            <a:noFill/>
                          </a:ln>
                        </wps:spPr>
                        <wps:txbx>
                          <w:txbxContent>
                            <w:p w:rsidR="006F4E65" w:rsidRDefault="006F4E65">
                              <w:pPr>
                                <w:textDirection w:val="btLr"/>
                              </w:pPr>
                            </w:p>
                            <w:p w:rsidR="006F4E65" w:rsidRDefault="006F4E65">
                              <w:pPr>
                                <w:textDirection w:val="btLr"/>
                              </w:pPr>
                            </w:p>
                            <w:p w:rsidR="006F4E65" w:rsidRDefault="006F4E65">
                              <w:pPr>
                                <w:textDirection w:val="btLr"/>
                              </w:pPr>
                            </w:p>
                          </w:txbxContent>
                        </wps:txbx>
                        <wps:bodyPr wrap="square" lIns="88900" tIns="38100" rIns="88900" bIns="38100" anchor="t" anchorCtr="0"/>
                      </wps:wsp>
                    </wpg:wgp>
                  </a:graphicData>
                </a:graphic>
                <wp14:sizeRelH relativeFrom="margin">
                  <wp14:pctWidth>0</wp14:pctWidth>
                </wp14:sizeRelH>
              </wp:anchor>
            </w:drawing>
          </mc:Choice>
          <mc:Fallback>
            <w:pict>
              <v:group id="Group 86" o:spid="_x0000_s1107" style="position:absolute;margin-left:48pt;margin-top:38.3pt;width:438pt;height:248.95pt;z-index:251665920;mso-width-relative:margin" coordsize="57626,31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">
                <v:group id="Group 88" o:spid="_x0000_s1108"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up 89" o:spid="_x0000_s1109"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90" o:spid="_x0000_s1110"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91" o:spid="_x0000_s1111"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group id="Group 92" o:spid="_x0000_s1112"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group id="Group 93" o:spid="_x0000_s1113" style="position:absolute;width:47291;height:30359" coordsize="47291,30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Shape 94" o:spid="_x0000_s1114" style="position:absolute;width:47291;height:30274;visibility:visible;mso-wrap-style:square;v-text-anchor:middle" coordsize="4729165,30274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" adj="-11796480,,5400" path="m2364582,l,3027444r4729165,l2364582,xe" filled="f" strokeweight="2pt">
                              <v:stroke miterlimit="5243f" joinstyle="miter"/>
                              <v:formulas/>
                              <v:path arrowok="t" o:extrusionok="f" o:connecttype="custom" textboxrect="0,0,4729165,3027444"/>
                              <v:textbox inset="7pt,3pt,7pt,3pt">
                                <w:txbxContent>
                                  <w:p w:rsidR="006F4E65" w:rsidRDefault="006F4E65">
                                    <w:pP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p w:rsidR="006F4E65" w:rsidRDefault="006F4E65">
                                    <w:pPr>
                                      <w:jc w:val="center"/>
                                      <w:textDirection w:val="btLr"/>
                                    </w:pPr>
                                  </w:p>
                                </w:txbxContent>
                              </v:textbox>
                            </v:shape>
                            <v:shape id="Straight Arrow Connector 95" o:spid="_x0000_s1115" type="#_x0000_t32" style="position:absolute;left:11210;top:15600;width:246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" filled="t" strokeweight="2pt"/>
                            <v:shape id="Straight Arrow Connector 96" o:spid="_x0000_s1116" type="#_x0000_t32" style="position:absolute;left:7706;top:20597;width:32058;height:8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" filled="t" strokeweight="2pt"/>
                            <v:shape id="Straight Arrow Connector 97" o:spid="_x0000_s1117" type="#_x0000_t32" style="position:absolute;left:3765;top:25132;width:39677;height:2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" filled="t" strokeweight="2pt"/>
                            <v:shape id="Straight Arrow Connector 98" o:spid="_x0000_s1118" type="#_x0000_t32" style="position:absolute;left:16203;top:25132;width:88;height:52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" filled="t" strokeweight="2pt"/>
                            <v:shape id="Straight Arrow Connector 99" o:spid="_x0000_s1119" type="#_x0000_t32" style="position:absolute;left:30917;top:25209;width:175;height:51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" filled="t" strokeweight="2pt"/>
                          </v:group>
                          <v:shape id="Freeform: Shape 100" o:spid="_x0000_s1120" style="position:absolute;left:12651;top:9277;width:22326;height:5261;visibility:visible;mso-wrap-style:square;v-text-anchor:top" coordsize="2232548,52615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" adj="-11796480,,5400" path="m,l,526158r2232548,l2232548,,,xe" filled="f" stroked="f">
                            <v:stroke joinstyle="miter"/>
                            <v:formulas/>
                            <v:path arrowok="t" o:extrusionok="f" o:connecttype="custom" textboxrect="0,0,2232548,526158"/>
                            <v:textbox inset="7pt,3pt,7pt,3pt">
                              <w:txbxContent>
                                <w:p w:rsidR="006F4E65" w:rsidRDefault="005C2F04">
                                  <w:pPr>
                                    <w:jc w:val="center"/>
                                    <w:textDirection w:val="btLr"/>
                                  </w:pPr>
                                  <w:r>
                                    <w:rPr>
                                      <w:rFonts w:ascii="Museo Sans 300" w:eastAsia="Museo Sans 300" w:hAnsi="Museo Sans 300" w:cs="Museo Sans 300"/>
                                      <w:sz w:val="16"/>
                                    </w:rPr>
                                    <w:t>UNIT LEADER/CULTURE</w:t>
                                  </w:r>
                                </w:p>
                                <w:p w:rsidR="006F4E65" w:rsidRDefault="005C2F04">
                                  <w:pPr>
                                    <w:jc w:val="center"/>
                                    <w:textDirection w:val="btLr"/>
                                  </w:pPr>
                                  <w:r>
                                    <w:rPr>
                                      <w:rFonts w:ascii="Museo Sans 300" w:eastAsia="Museo Sans 300" w:hAnsi="Museo Sans 300" w:cs="Museo Sans 300"/>
                                      <w:sz w:val="16"/>
                                    </w:rPr>
                                    <w:t>AND</w:t>
                                  </w:r>
                                </w:p>
                                <w:p w:rsidR="006F4E65" w:rsidRDefault="005C2F04">
                                  <w:pPr>
                                    <w:jc w:val="center"/>
                                    <w:textDirection w:val="btLr"/>
                                  </w:pPr>
                                  <w:r>
                                    <w:rPr>
                                      <w:rFonts w:ascii="Museo Sans 300" w:eastAsia="Museo Sans 300" w:hAnsi="Museo Sans 300" w:cs="Museo Sans 300"/>
                                      <w:sz w:val="16"/>
                                    </w:rPr>
                                    <w:t>TROOP</w:t>
                                  </w:r>
                                </w:p>
                                <w:p w:rsidR="006F4E65" w:rsidRDefault="005C2F04">
                                  <w:pPr>
                                    <w:jc w:val="center"/>
                                    <w:textDirection w:val="btLr"/>
                                  </w:pPr>
                                  <w:r>
                                    <w:rPr>
                                      <w:rFonts w:ascii="Museo Sans 300" w:eastAsia="Museo Sans 300" w:hAnsi="Museo Sans 300" w:cs="Museo Sans 300"/>
                                      <w:sz w:val="16"/>
                                    </w:rPr>
                                    <w:t>REPRESENTATIVE</w:t>
                                  </w:r>
                                </w:p>
                              </w:txbxContent>
                            </v:textbox>
                          </v:shape>
                        </v:group>
                        <v:shape id="Freeform: Shape 101" o:spid="_x0000_s1121" style="position:absolute;left:4464;top:15417;width:38580;height:3836;visibility:visible;mso-wrap-style:square;v-text-anchor:top" coordsize="3857994,38355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" adj="-11796480,,5400" path="m,l,383557r3857994,l3857994,,,xe" filled="f" stroked="f">
                          <v:stroke joinstyle="miter"/>
                          <v:formulas/>
                          <v:path arrowok="t" o:extrusionok="f" o:connecttype="custom" textboxrect="0,0,3857994,383557"/>
                          <v:textbox inset="7pt,3pt,7pt,3pt">
                            <w:txbxContent>
                              <w:p w:rsidR="006F4E65" w:rsidRDefault="005C2F04">
                                <w:pPr>
                                  <w:jc w:val="center"/>
                                  <w:textDirection w:val="btLr"/>
                                </w:pPr>
                                <w:r>
                                  <w:rPr>
                                    <w:rFonts w:ascii="Museo Sans 300" w:eastAsia="Museo Sans 300" w:hAnsi="Museo Sans 300" w:cs="Museo Sans 300"/>
                                    <w:sz w:val="20"/>
                                  </w:rPr>
                                  <w:t xml:space="preserve">EXTENDED </w:t>
                                </w:r>
                              </w:p>
                              <w:p w:rsidR="006F4E65" w:rsidRDefault="005C2F04">
                                <w:pPr>
                                  <w:jc w:val="center"/>
                                  <w:textDirection w:val="btLr"/>
                                </w:pPr>
                                <w:r>
                                  <w:rPr>
                                    <w:rFonts w:ascii="Museo Sans 300" w:eastAsia="Museo Sans 300" w:hAnsi="Museo Sans 300" w:cs="Museo Sans 300"/>
                                    <w:sz w:val="20"/>
                                  </w:rPr>
                                  <w:t>ELANGOMAT PROGRAM</w:t>
                                </w:r>
                              </w:p>
                            </w:txbxContent>
                          </v:textbox>
                        </v:shape>
                      </v:group>
                      <v:shape id="Freeform: Shape 102" o:spid="_x0000_s1122" style="position:absolute;left:4317;top:21177;width:38580;height:2375;visibility:visible;mso-wrap-style:square;v-text-anchor:top" coordsize="3857994,237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" adj="-11796480,,5400" path="m,l,237545r3857994,l3857994,,,xe" filled="f" stroked="f">
                        <v:stroke joinstyle="miter"/>
                        <v:formulas/>
                        <v:path arrowok="t" o:extrusionok="f" o:connecttype="custom" textboxrect="0,0,3857994,237545"/>
                        <v:textbox inset="7pt,3pt,7pt,3pt">
                          <w:txbxContent>
                            <w:p w:rsidR="006F4E65" w:rsidRDefault="005C2F04">
                              <w:pPr>
                                <w:jc w:val="center"/>
                                <w:textDirection w:val="btLr"/>
                              </w:pPr>
                              <w:r>
                                <w:rPr>
                                  <w:rFonts w:ascii="Museo Sans 300" w:eastAsia="Museo Sans 300" w:hAnsi="Museo Sans 300" w:cs="Museo Sans 300"/>
                                  <w:sz w:val="20"/>
                                </w:rPr>
                                <w:t>BROTHERHOOD</w:t>
                              </w:r>
                            </w:p>
                          </w:txbxContent>
                        </v:textbox>
                      </v:shape>
                    </v:group>
                    <v:shape id="Freeform: Shape 103" o:spid="_x0000_s1123" style="position:absolute;left:2082;top:26264;width:38581;height:2374;visibility:visible;mso-wrap-style:square;v-text-anchor:top" coordsize="3858052,237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" adj="-11796480,,5400" path="m,l,237491r3858052,l3858052,,,xe" filled="f" stroked="f">
                      <v:stroke joinstyle="miter"/>
                      <v:formulas/>
                      <v:path arrowok="t" o:extrusionok="f" o:connecttype="custom" textboxrect="0,0,3858052,237491"/>
                      <v:textbox inset="7pt,3pt,7pt,3pt">
                        <w:txbxContent>
                          <w:p w:rsidR="006F4E65" w:rsidRDefault="005C2F04">
                            <w:pPr>
                              <w:textDirection w:val="btLr"/>
                            </w:pPr>
                            <w:r>
                              <w:rPr>
                                <w:rFonts w:ascii="Museo Sans 300" w:eastAsia="Museo Sans 300" w:hAnsi="Museo Sans 300" w:cs="Museo Sans 300"/>
                                <w:sz w:val="20"/>
                              </w:rPr>
                              <w:t>TRADITIONS                                                            MENTORING</w:t>
                            </w:r>
                          </w:p>
                        </w:txbxContent>
                      </v:textbox>
                    </v:shape>
                  </v:group>
                  <v:shape id="Freeform: Shape 104" o:spid="_x0000_s1124" style="position:absolute;left:4464;top:26003;width:38579;height:2375;visibility:visible;mso-wrap-style:square;v-text-anchor:top" coordsize="3857896,237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" adj="-11796480,,5400" path="m,l,237491r3857896,l3857896,,,xe" filled="f" stroked="f">
                    <v:stroke joinstyle="miter"/>
                    <v:formulas/>
                    <v:path arrowok="t" o:extrusionok="f" o:connecttype="custom" textboxrect="0,0,3857896,237491"/>
                    <v:textbox inset="7pt,3pt,7pt,3pt">
                      <w:txbxContent>
                        <w:p w:rsidR="006F4E65" w:rsidRDefault="005C2F04">
                          <w:pPr>
                            <w:jc w:val="center"/>
                            <w:textDirection w:val="btLr"/>
                          </w:pPr>
                          <w:r>
                            <w:rPr>
                              <w:rFonts w:ascii="Museo Sans 300" w:eastAsia="Museo Sans 300" w:hAnsi="Museo Sans 300" w:cs="Museo Sans 300"/>
                              <w:sz w:val="20"/>
                            </w:rPr>
                            <w:t>SPIRIT</w:t>
                          </w:r>
                        </w:p>
                      </w:txbxContent>
                    </v:textbox>
                  </v:shape>
                </v:group>
                <v:shape id="Freeform: Shape 105" o:spid="_x0000_s1125" style="position:absolute;left:19050;top:25348;width:38576;height:6274;visibility:visible;mso-wrap-style:square;v-text-anchor:top" coordsize="3857583,6274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" adj="-11796480,,5400" path="m,l,627411r3857583,l3857583,,,xe" filled="f" stroked="f">
                  <v:stroke joinstyle="miter"/>
                  <v:formulas/>
                  <v:path arrowok="t" o:extrusionok="f" o:connecttype="custom" textboxrect="0,0,3857583,627411"/>
                  <v:textbox inset="7pt,3pt,7pt,3pt">
                    <w:txbxContent>
                      <w:p w:rsidR="006F4E65" w:rsidRDefault="006F4E65">
                        <w:pPr>
                          <w:textDirection w:val="btLr"/>
                        </w:pPr>
                      </w:p>
                      <w:p w:rsidR="006F4E65" w:rsidRDefault="006F4E65">
                        <w:pPr>
                          <w:textDirection w:val="btLr"/>
                        </w:pPr>
                      </w:p>
                      <w:p w:rsidR="006F4E65" w:rsidRDefault="006F4E65">
                        <w:pPr>
                          <w:textDirection w:val="btLr"/>
                        </w:pPr>
                      </w:p>
                    </w:txbxContent>
                  </v:textbox>
                </v:shape>
                <w10:wrap type="topAndBottom"/>
              </v:group>
            </w:pict>
          </mc:Fallback>
        </mc:AlternateContent>
      </w:r>
      <w:r w:rsidR="005C2F04">
        <w:rPr>
          <w:rFonts w:ascii="Museo Sans 300" w:eastAsia="Museo Sans 300" w:hAnsi="Museo Sans 300" w:cs="Museo Sans 300"/>
          <w:i/>
        </w:rPr>
        <w:t>[Trainer writes “MENTORING” in last box on pyramid]</w:t>
      </w:r>
      <w:bookmarkStart w:id="1" w:name="_GoBack"/>
      <w:bookmarkEnd w:id="1"/>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Servant Leadership…let them lead.  Encourage youth to assume leadership positions and provide them with quality advisers who understand the mission and purpose of the Order of the Arrow. This seems very basic, but take a step back, and once again look at t</w:t>
      </w:r>
      <w:r>
        <w:rPr>
          <w:rFonts w:ascii="Museo Sans 300" w:eastAsia="Museo Sans 300" w:hAnsi="Museo Sans 300" w:cs="Museo Sans 300"/>
        </w:rPr>
        <w:t>he older youth in your lodge.  Are they the leaders?  Do they hold some type of office or committee position on the Lodge or chapter level? Have they held roles in the past?</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There are many opportunities on the chapter, lodge and section levels for leadersh</w:t>
      </w:r>
      <w:r>
        <w:rPr>
          <w:rFonts w:ascii="Museo Sans 300" w:eastAsia="Museo Sans 300" w:hAnsi="Museo Sans 300" w:cs="Museo Sans 300"/>
        </w:rPr>
        <w:t xml:space="preserve">ip positions, and sometimes it is the responsibility that comes with leadership that engages a youth and ignites his passion.  </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It is imperative if a youth accepts a leadership role, he be provided the tools to make him successful.  The lodge should send d</w:t>
      </w:r>
      <w:r>
        <w:rPr>
          <w:rFonts w:ascii="Museo Sans 300" w:eastAsia="Museo Sans 300" w:hAnsi="Museo Sans 300" w:cs="Museo Sans 300"/>
        </w:rPr>
        <w:t>elegates to NLS, and the lodge should provide leadership training at events.  Does your lodge put on a dynamic and well attended LLD?  Do you invite potential or future leaders as well? Does your lodge participate in section training opportunities?  Does i</w:t>
      </w:r>
      <w:r>
        <w:rPr>
          <w:rFonts w:ascii="Museo Sans 300" w:eastAsia="Museo Sans 300" w:hAnsi="Museo Sans 300" w:cs="Museo Sans 300"/>
        </w:rPr>
        <w:t>t attend NOAC?  If not, how are your leaders being developed?  These are questions, that as a lodge, you should ask as they may identify an area for improvement.</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lastRenderedPageBreak/>
        <w:t>In addition to leadership positions, there is the opportunity for older youth to assume a MENT</w:t>
      </w:r>
      <w:r>
        <w:rPr>
          <w:rFonts w:ascii="Museo Sans 300" w:eastAsia="Museo Sans 300" w:hAnsi="Museo Sans 300" w:cs="Museo Sans 300"/>
        </w:rPr>
        <w:t xml:space="preserve">OR role for younger </w:t>
      </w:r>
      <w:r w:rsidR="008D61B1">
        <w:rPr>
          <w:rFonts w:ascii="Museo Sans 300" w:eastAsia="Museo Sans 300" w:hAnsi="Museo Sans 300" w:cs="Museo Sans 300"/>
        </w:rPr>
        <w:t>A</w:t>
      </w:r>
      <w:r>
        <w:rPr>
          <w:rFonts w:ascii="Museo Sans 300" w:eastAsia="Museo Sans 300" w:hAnsi="Museo Sans 300" w:cs="Museo Sans 300"/>
        </w:rPr>
        <w:t xml:space="preserve">rrowmen.   Younger </w:t>
      </w:r>
      <w:r w:rsidR="008D61B1">
        <w:rPr>
          <w:rFonts w:ascii="Museo Sans 300" w:eastAsia="Museo Sans 300" w:hAnsi="Museo Sans 300" w:cs="Museo Sans 300"/>
        </w:rPr>
        <w:t>A</w:t>
      </w:r>
      <w:r>
        <w:rPr>
          <w:rFonts w:ascii="Museo Sans 300" w:eastAsia="Museo Sans 300" w:hAnsi="Museo Sans 300" w:cs="Museo Sans 300"/>
        </w:rPr>
        <w:t xml:space="preserve">rrowmen look up at the older youth </w:t>
      </w:r>
      <w:r w:rsidR="008D61B1">
        <w:rPr>
          <w:rFonts w:ascii="Museo Sans 300" w:eastAsia="Museo Sans 300" w:hAnsi="Museo Sans 300" w:cs="Museo Sans 300"/>
        </w:rPr>
        <w:t>A</w:t>
      </w:r>
      <w:r>
        <w:rPr>
          <w:rFonts w:ascii="Museo Sans 300" w:eastAsia="Museo Sans 300" w:hAnsi="Museo Sans 300" w:cs="Museo Sans 300"/>
        </w:rPr>
        <w:t xml:space="preserve">rrowmen as examples.  They look to them for inspiration and guidance.  They look to them as the </w:t>
      </w:r>
      <w:r w:rsidR="008D61B1">
        <w:rPr>
          <w:rFonts w:ascii="Museo Sans 300" w:eastAsia="Museo Sans 300" w:hAnsi="Museo Sans 300" w:cs="Museo Sans 300"/>
        </w:rPr>
        <w:t>A</w:t>
      </w:r>
      <w:r>
        <w:rPr>
          <w:rFonts w:ascii="Museo Sans 300" w:eastAsia="Museo Sans 300" w:hAnsi="Museo Sans 300" w:cs="Museo Sans 300"/>
        </w:rPr>
        <w:t xml:space="preserve">rrowmen they want to be.  Knowing this, senior youth in the lodge can have a huge </w:t>
      </w:r>
      <w:r>
        <w:rPr>
          <w:rFonts w:ascii="Museo Sans 300" w:eastAsia="Museo Sans 300" w:hAnsi="Museo Sans 300" w:cs="Museo Sans 300"/>
        </w:rPr>
        <w:t xml:space="preserve">impact on membership, because they can assume the role of a mentor and spend some time with younger </w:t>
      </w:r>
      <w:r w:rsidR="008D61B1">
        <w:rPr>
          <w:rFonts w:ascii="Museo Sans 300" w:eastAsia="Museo Sans 300" w:hAnsi="Museo Sans 300" w:cs="Museo Sans 300"/>
        </w:rPr>
        <w:t>A</w:t>
      </w:r>
      <w:r>
        <w:rPr>
          <w:rFonts w:ascii="Museo Sans 300" w:eastAsia="Museo Sans 300" w:hAnsi="Museo Sans 300" w:cs="Museo Sans 300"/>
        </w:rPr>
        <w:t xml:space="preserve">rrowmen.  </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Some Lodges utilize a “Big Brother” program.  This does not have to be a formalized, defined program, but it should be a dedicated effort.  Ment</w:t>
      </w:r>
      <w:r>
        <w:rPr>
          <w:rFonts w:ascii="Museo Sans 300" w:eastAsia="Museo Sans 300" w:hAnsi="Museo Sans 300" w:cs="Museo Sans 300"/>
        </w:rPr>
        <w:t xml:space="preserve">oring should be a positive experience for younger </w:t>
      </w:r>
      <w:r w:rsidR="008D61B1">
        <w:rPr>
          <w:rFonts w:ascii="Museo Sans 300" w:eastAsia="Museo Sans 300" w:hAnsi="Museo Sans 300" w:cs="Museo Sans 300"/>
        </w:rPr>
        <w:t>A</w:t>
      </w:r>
      <w:r>
        <w:rPr>
          <w:rFonts w:ascii="Museo Sans 300" w:eastAsia="Museo Sans 300" w:hAnsi="Museo Sans 300" w:cs="Museo Sans 300"/>
        </w:rPr>
        <w:t>rrowmen, designed to help fan the fire within them. What better way to be a servant leader than to inspire the youth of the lodge?</w:t>
      </w:r>
    </w:p>
    <w:p w:rsidR="006F4E65" w:rsidRDefault="006F4E65">
      <w:pPr>
        <w:spacing w:after="120"/>
        <w:rPr>
          <w:rFonts w:ascii="Museo Sans 300" w:eastAsia="Museo Sans 300" w:hAnsi="Museo Sans 300" w:cs="Museo Sans 300"/>
        </w:rPr>
      </w:pPr>
    </w:p>
    <w:p w:rsidR="006F4E65" w:rsidRDefault="005C2F04">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Please take out your notebook and pen. For the final three minutes, think about the role that you will be playing next year in the OA, or the role you hope to play.  Write down three key ideas related to this session that you could help improve the way you</w:t>
      </w:r>
      <w:r>
        <w:rPr>
          <w:rFonts w:ascii="Museo Sans 300" w:eastAsia="Museo Sans 300" w:hAnsi="Museo Sans 300" w:cs="Museo Sans 300"/>
        </w:rPr>
        <w:t>r chapter or lodge maintains membership.  If you are inspired to define more than three, that’s fine as well. During your break time later today, share these with others in your chapter or lodge.</w:t>
      </w:r>
    </w:p>
    <w:p w:rsidR="006F4E65" w:rsidRDefault="006F4E65">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rPr>
          <w:rFonts w:ascii="Museo Sans 300" w:eastAsia="Museo Sans 300" w:hAnsi="Museo Sans 300" w:cs="Museo Sans 300"/>
        </w:rPr>
        <w:t>Remember, we as an organization do not exist without member</w:t>
      </w:r>
      <w:r>
        <w:rPr>
          <w:rFonts w:ascii="Museo Sans 300" w:eastAsia="Museo Sans 300" w:hAnsi="Museo Sans 300" w:cs="Museo Sans 300"/>
        </w:rPr>
        <w:t>s.  In an age of decreasing membership in Scouting, it is vital that we not only engage as many of our potential members as possible, but keep them when we do.  In today’s world, competition for time and commitment are numerous.  As an organization, we mus</w:t>
      </w:r>
      <w:r>
        <w:rPr>
          <w:rFonts w:ascii="Museo Sans 300" w:eastAsia="Museo Sans 300" w:hAnsi="Museo Sans 300" w:cs="Museo Sans 300"/>
        </w:rPr>
        <w:t>t position ourselves where what we offer is attractive and meaningful to as broad an audience as possible.  It is not just enough to hold quality unit elections and induct a high percentage of eligible members.  We must keep them active and involved beyond</w:t>
      </w:r>
      <w:r>
        <w:rPr>
          <w:rFonts w:ascii="Museo Sans 300" w:eastAsia="Museo Sans 300" w:hAnsi="Museo Sans 300" w:cs="Museo Sans 300"/>
        </w:rPr>
        <w:t xml:space="preserve"> their inductions.  When we do, they will personally benefit from the personal development that comes from being a member of the Order, and we as an organization foster another generation of membership.</w:t>
      </w: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6F4E65">
      <w:pPr>
        <w:spacing w:after="120"/>
        <w:rPr>
          <w:rFonts w:ascii="Museo Sans 300" w:eastAsia="Museo Sans 300" w:hAnsi="Museo Sans 300" w:cs="Museo Sans 300"/>
        </w:rPr>
      </w:pPr>
    </w:p>
    <w:p w:rsidR="006F4E65" w:rsidRDefault="005C2F04">
      <w:pPr>
        <w:spacing w:after="120"/>
        <w:rPr>
          <w:rFonts w:ascii="Museo Sans 300" w:eastAsia="Museo Sans 300" w:hAnsi="Museo Sans 300" w:cs="Museo Sans 300"/>
        </w:rPr>
      </w:pPr>
      <w:r>
        <w:br w:type="page"/>
      </w:r>
    </w:p>
    <w:p w:rsidR="006F4E65" w:rsidRDefault="006F4E65">
      <w:pPr>
        <w:spacing w:after="120"/>
        <w:rPr>
          <w:rFonts w:ascii="Museo Sans 300" w:eastAsia="Museo Sans 300" w:hAnsi="Museo Sans 300" w:cs="Museo Sans 300"/>
        </w:rPr>
      </w:pPr>
    </w:p>
    <w:p w:rsidR="006F4E65" w:rsidRDefault="005C2F04">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6F4E65" w:rsidRDefault="006F4E65">
      <w:pPr>
        <w:spacing w:after="120"/>
        <w:rPr>
          <w:rFonts w:ascii="Museo Sans 300" w:eastAsia="Museo Sans 300" w:hAnsi="Museo Sans 300" w:cs="Museo Sans 300"/>
        </w:rPr>
      </w:pPr>
    </w:p>
    <w:p w:rsidR="006F4E65" w:rsidRDefault="005C2F04">
      <w:pPr>
        <w:numPr>
          <w:ilvl w:val="0"/>
          <w:numId w:val="6"/>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7" w:anchor="goa">
        <w:r>
          <w:rPr>
            <w:rFonts w:ascii="Museo Sans 300" w:eastAsia="Museo Sans 300" w:hAnsi="Museo Sans 300" w:cs="Museo Sans 300"/>
            <w:color w:val="0000FF"/>
            <w:u w:val="single"/>
          </w:rPr>
          <w:t>http://www.oa-bsa.org/pages/content/publications#goa</w:t>
        </w:r>
      </w:hyperlink>
    </w:p>
    <w:p w:rsidR="006F4E65" w:rsidRDefault="005C2F04">
      <w:pPr>
        <w:numPr>
          <w:ilvl w:val="0"/>
          <w:numId w:val="6"/>
        </w:numPr>
        <w:spacing w:after="120"/>
        <w:contextualSpacing/>
      </w:pPr>
      <w:r>
        <w:rPr>
          <w:rFonts w:ascii="Museo Sans 300" w:eastAsia="Museo Sans 300" w:hAnsi="Museo Sans 300" w:cs="Museo Sans 300"/>
        </w:rPr>
        <w:t>Chapter Journey to Excellence Workbook, available online at</w:t>
      </w:r>
      <w:r>
        <w:rPr>
          <w:rFonts w:ascii="Museo Sans 300" w:eastAsia="Museo Sans 300" w:hAnsi="Museo Sans 300" w:cs="Museo Sans 300"/>
        </w:rPr>
        <w:br/>
      </w:r>
      <w:hyperlink r:id="rId8">
        <w:r>
          <w:rPr>
            <w:rFonts w:ascii="Museo Sans 300" w:eastAsia="Museo Sans 300" w:hAnsi="Museo Sans 300" w:cs="Museo Sans 300"/>
            <w:color w:val="0000FF"/>
            <w:u w:val="single"/>
          </w:rPr>
          <w:t>http://www.oa-bsa.org/pages/content/printable-forms</w:t>
        </w:r>
      </w:hyperlink>
    </w:p>
    <w:sectPr w:rsidR="006F4E65" w:rsidSect="008D61B1">
      <w:headerReference w:type="default" r:id="rId9"/>
      <w:footerReference w:type="default" r:id="rId10"/>
      <w:pgSz w:w="12240" w:h="15840"/>
      <w:pgMar w:top="1770" w:right="1440" w:bottom="1440" w:left="1080" w:header="45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F04" w:rsidRDefault="005C2F04">
      <w:r>
        <w:separator/>
      </w:r>
    </w:p>
  </w:endnote>
  <w:endnote w:type="continuationSeparator" w:id="0">
    <w:p w:rsidR="005C2F04" w:rsidRDefault="005C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886183"/>
      <w:docPartObj>
        <w:docPartGallery w:val="Page Numbers (Bottom of Page)"/>
        <w:docPartUnique/>
      </w:docPartObj>
    </w:sdtPr>
    <w:sdtEndPr>
      <w:rPr>
        <w:noProof/>
      </w:rPr>
    </w:sdtEndPr>
    <w:sdtContent>
      <w:p w:rsidR="008D61B1" w:rsidRDefault="008D61B1" w:rsidP="008D61B1">
        <w:pPr>
          <w:pStyle w:val="Footer"/>
          <w:tabs>
            <w:tab w:val="right" w:pos="10080"/>
          </w:tabs>
          <w:rPr>
            <w:noProof/>
          </w:rPr>
        </w:pPr>
        <w:r w:rsidRPr="00C1580A">
          <w:rPr>
            <w:rFonts w:ascii="Museo Slab 700" w:hAnsi="Museo Slab 700"/>
            <w:noProof/>
          </w:rPr>
          <w:drawing>
            <wp:anchor distT="0" distB="0" distL="114300" distR="114300" simplePos="0" relativeHeight="251659264" behindDoc="1" locked="0" layoutInCell="1" allowOverlap="1" wp14:anchorId="0E48DE18" wp14:editId="1C7D0920">
              <wp:simplePos x="0" y="0"/>
              <wp:positionH relativeFrom="column">
                <wp:posOffset>728980</wp:posOffset>
              </wp:positionH>
              <wp:positionV relativeFrom="paragraph">
                <wp:posOffset>6985</wp:posOffset>
              </wp:positionV>
              <wp:extent cx="4930140" cy="785006"/>
              <wp:effectExtent l="0" t="0" r="381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E9476D">
          <w:rPr>
            <w:rFonts w:ascii="Museo Slab 700" w:hAnsi="Museo Slab 700"/>
            <w:noProof/>
          </w:rPr>
          <w:t>2</w:t>
        </w:r>
        <w:r w:rsidRPr="00C1580A">
          <w:rPr>
            <w:rFonts w:ascii="Museo Slab 700" w:hAnsi="Museo Slab 700"/>
            <w:noProof/>
          </w:rPr>
          <w:fldChar w:fldCharType="end"/>
        </w:r>
      </w:p>
    </w:sdtContent>
  </w:sdt>
  <w:p w:rsidR="008D61B1" w:rsidRPr="00C226BA" w:rsidRDefault="008D61B1" w:rsidP="008D61B1">
    <w:pPr>
      <w:pStyle w:val="Footer"/>
    </w:pPr>
  </w:p>
  <w:p w:rsidR="008D61B1" w:rsidRDefault="008D61B1" w:rsidP="008D61B1"/>
  <w:p w:rsidR="006F4E65" w:rsidRPr="008D61B1" w:rsidRDefault="006F4E65" w:rsidP="008D6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F04" w:rsidRDefault="005C2F04">
      <w:r>
        <w:separator/>
      </w:r>
    </w:p>
  </w:footnote>
  <w:footnote w:type="continuationSeparator" w:id="0">
    <w:p w:rsidR="005C2F04" w:rsidRDefault="005C2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E65" w:rsidRDefault="006F4E65">
    <w:pPr>
      <w:spacing w:line="276" w:lineRule="auto"/>
      <w:rPr>
        <w:rFonts w:ascii="Arial" w:eastAsia="Arial" w:hAnsi="Arial" w:cs="Arial"/>
        <w:sz w:val="22"/>
        <w:szCs w:val="22"/>
      </w:rPr>
    </w:pPr>
  </w:p>
  <w:p w:rsidR="006F4E65" w:rsidRDefault="005C2F04" w:rsidP="008D61B1">
    <w:pPr>
      <w:tabs>
        <w:tab w:val="left" w:pos="6180"/>
      </w:tabs>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r w:rsidR="008D61B1">
      <w:rPr>
        <w:rFonts w:ascii="Arial" w:eastAsia="Arial" w:hAnsi="Arial" w:cs="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33339"/>
    <w:multiLevelType w:val="multilevel"/>
    <w:tmpl w:val="82160BC4"/>
    <w:lvl w:ilvl="0">
      <w:start w:val="1"/>
      <w:numFmt w:val="bullet"/>
      <w:lvlText w:val="o"/>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1" w15:restartNumberingAfterBreak="0">
    <w:nsid w:val="25CB0AD3"/>
    <w:multiLevelType w:val="multilevel"/>
    <w:tmpl w:val="04B6F418"/>
    <w:lvl w:ilvl="0">
      <w:start w:val="1"/>
      <w:numFmt w:val="bullet"/>
      <w:lvlText w:val="o"/>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2" w15:restartNumberingAfterBreak="0">
    <w:nsid w:val="2C7829A0"/>
    <w:multiLevelType w:val="multilevel"/>
    <w:tmpl w:val="2F16EC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AFF205C"/>
    <w:multiLevelType w:val="multilevel"/>
    <w:tmpl w:val="51CA4220"/>
    <w:lvl w:ilvl="0">
      <w:start w:val="1"/>
      <w:numFmt w:val="bullet"/>
      <w:lvlText w:val="o"/>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4" w15:restartNumberingAfterBreak="0">
    <w:nsid w:val="5CCC4274"/>
    <w:multiLevelType w:val="multilevel"/>
    <w:tmpl w:val="528C16D2"/>
    <w:lvl w:ilvl="0">
      <w:start w:val="1"/>
      <w:numFmt w:val="bullet"/>
      <w:lvlText w:val="o"/>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5" w15:restartNumberingAfterBreak="0">
    <w:nsid w:val="6E463B11"/>
    <w:multiLevelType w:val="multilevel"/>
    <w:tmpl w:val="92569180"/>
    <w:lvl w:ilvl="0">
      <w:start w:val="1"/>
      <w:numFmt w:val="bullet"/>
      <w:lvlText w:val="o"/>
      <w:lvlJc w:val="left"/>
      <w:pPr>
        <w:ind w:left="720" w:hanging="360"/>
      </w:pPr>
      <w:rPr>
        <w:rFonts w:ascii="Arial" w:eastAsia="Arial" w:hAnsi="Arial" w:cs="Arial"/>
        <w:sz w:val="20"/>
        <w:szCs w:val="20"/>
      </w:rPr>
    </w:lvl>
    <w:lvl w:ilvl="1">
      <w:start w:val="1"/>
      <w:numFmt w:val="bullet"/>
      <w:lvlText w:val="o"/>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F4E65"/>
    <w:rsid w:val="0016457E"/>
    <w:rsid w:val="005C2F04"/>
    <w:rsid w:val="006F4E65"/>
    <w:rsid w:val="008D61B1"/>
    <w:rsid w:val="00CD5469"/>
    <w:rsid w:val="00E94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C62A3"/>
  <w15:docId w15:val="{6151AD71-2B9E-4252-B1DE-3F6F86FA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D61B1"/>
    <w:pPr>
      <w:tabs>
        <w:tab w:val="center" w:pos="4680"/>
        <w:tab w:val="right" w:pos="9360"/>
      </w:tabs>
    </w:pPr>
  </w:style>
  <w:style w:type="character" w:customStyle="1" w:styleId="HeaderChar">
    <w:name w:val="Header Char"/>
    <w:basedOn w:val="DefaultParagraphFont"/>
    <w:link w:val="Header"/>
    <w:uiPriority w:val="99"/>
    <w:rsid w:val="008D61B1"/>
  </w:style>
  <w:style w:type="paragraph" w:styleId="Footer">
    <w:name w:val="footer"/>
    <w:basedOn w:val="Normal"/>
    <w:link w:val="FooterChar"/>
    <w:uiPriority w:val="99"/>
    <w:unhideWhenUsed/>
    <w:rsid w:val="008D61B1"/>
    <w:pPr>
      <w:tabs>
        <w:tab w:val="center" w:pos="4680"/>
        <w:tab w:val="right" w:pos="9360"/>
      </w:tabs>
    </w:pPr>
  </w:style>
  <w:style w:type="character" w:customStyle="1" w:styleId="FooterChar">
    <w:name w:val="Footer Char"/>
    <w:basedOn w:val="DefaultParagraphFont"/>
    <w:link w:val="Footer"/>
    <w:uiPriority w:val="99"/>
    <w:rsid w:val="008D6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rintable-forms" TargetMode="External"/><Relationship Id="rId3" Type="http://schemas.openxmlformats.org/officeDocument/2006/relationships/settings" Target="settings.xml"/><Relationship Id="rId7" Type="http://schemas.openxmlformats.org/officeDocument/2006/relationships/hyperlink" Target="http://www.oa-bsa.org/pages/content/publica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14</Pages>
  <Words>3176</Words>
  <Characters>18106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2017-09-17T22:14:00Z</dcterms:created>
  <dcterms:modified xsi:type="dcterms:W3CDTF">2017-09-17T22:52:00Z</dcterms:modified>
</cp:coreProperties>
</file>